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1CDB06BC"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5970C5" w:rsidRPr="005970C5">
        <w:rPr>
          <w:rFonts w:ascii="GHEA Grapalat" w:hAnsi="GHEA Grapalat"/>
        </w:rPr>
        <w:t>19</w:t>
      </w:r>
      <w:r w:rsidR="00FB2BEA">
        <w:rPr>
          <w:rFonts w:ascii="GHEA Grapalat" w:hAnsi="GHEA Grapalat"/>
          <w:lang w:val="hy-AM"/>
        </w:rPr>
        <w:t>.1</w:t>
      </w:r>
      <w:r w:rsidR="002F3B28">
        <w:rPr>
          <w:rFonts w:ascii="GHEA Grapalat" w:hAnsi="GHEA Grapalat"/>
          <w:lang w:val="hy-AM"/>
        </w:rPr>
        <w:t>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006B5894">
        <w:rPr>
          <w:rFonts w:ascii="GHEA Grapalat" w:hAnsi="GHEA Grapalat"/>
          <w:lang w:val="hy-AM"/>
        </w:rPr>
        <w:t>2</w:t>
      </w:r>
    </w:p>
    <w:p w14:paraId="5960BA97" w14:textId="495D3C85"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ԵՔ-ԲՄԽԾՁԲ-</w:t>
      </w:r>
      <w:r w:rsidR="00C112AB">
        <w:rPr>
          <w:rFonts w:ascii="GHEA Grapalat" w:hAnsi="GHEA Grapalat"/>
        </w:rPr>
        <w:t>26/11</w:t>
      </w:r>
    </w:p>
    <w:p w14:paraId="5F15A9EB" w14:textId="77777777" w:rsidR="007E6F04" w:rsidRDefault="007E6F04" w:rsidP="007E6F04">
      <w:pPr>
        <w:pStyle w:val="BodyTextIndent"/>
        <w:widowControl w:val="0"/>
        <w:spacing w:after="160" w:line="240" w:lineRule="auto"/>
        <w:jc w:val="center"/>
        <w:rPr>
          <w:rFonts w:ascii="GHEA Grapalat" w:hAnsi="GHEA Grapalat"/>
          <w:b/>
          <w:i w:val="0"/>
          <w:sz w:val="24"/>
          <w:szCs w:val="24"/>
        </w:rPr>
      </w:pPr>
      <w:r>
        <w:rPr>
          <w:rFonts w:ascii="GHEA Grapalat" w:hAnsi="GHEA Grapalat"/>
          <w:b/>
          <w:i w:val="0"/>
          <w:sz w:val="24"/>
          <w:szCs w:val="24"/>
        </w:rPr>
        <w:t xml:space="preserve">Процедура закупки организована на основании </w:t>
      </w:r>
      <w:r w:rsidRPr="00BE7FAA">
        <w:rPr>
          <w:rFonts w:ascii="GHEA Grapalat" w:hAnsi="GHEA Grapalat"/>
          <w:b/>
          <w:i w:val="0"/>
          <w:sz w:val="24"/>
          <w:szCs w:val="24"/>
        </w:rPr>
        <w:t>части 2 пункта 6 статьи 15</w:t>
      </w:r>
      <w:r>
        <w:rPr>
          <w:rFonts w:ascii="GHEA Grapalat" w:hAnsi="GHEA Grapalat"/>
          <w:b/>
          <w:i w:val="0"/>
          <w:sz w:val="24"/>
          <w:szCs w:val="24"/>
        </w:rPr>
        <w:t xml:space="preserve"> Закона</w:t>
      </w:r>
      <w:r w:rsidRPr="00BE7FAA">
        <w:rPr>
          <w:rFonts w:ascii="GHEA Grapalat" w:hAnsi="GHEA Grapalat"/>
          <w:b/>
          <w:i w:val="0"/>
          <w:sz w:val="24"/>
          <w:szCs w:val="24"/>
        </w:rPr>
        <w:t xml:space="preserve"> О закупках</w:t>
      </w:r>
      <w:r>
        <w:rPr>
          <w:rFonts w:ascii="GHEA Grapalat" w:hAnsi="GHEA Grapalat"/>
          <w:b/>
          <w:i w:val="0"/>
          <w:sz w:val="24"/>
          <w:szCs w:val="24"/>
        </w:rPr>
        <w:t>.</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4B2CAFD6"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5970C5" w:rsidRPr="005970C5">
        <w:rPr>
          <w:rFonts w:ascii="GHEA Grapalat" w:hAnsi="GHEA Grapalat"/>
          <w:b/>
          <w:bCs/>
          <w:iCs/>
          <w:lang w:val="hy-AM"/>
        </w:rPr>
        <w:t xml:space="preserve">по техническому контролю качества строительных работ, требующих срочного решения  (аварийного восстановления) в Ереване </w:t>
      </w:r>
      <w:r w:rsidR="005970C5">
        <w:rPr>
          <w:rFonts w:ascii="GHEA Grapalat" w:hAnsi="GHEA Grapalat"/>
          <w:b/>
          <w:bCs/>
          <w:iCs/>
          <w:lang w:val="hy-AM"/>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CCF776E"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AE3152">
        <w:rPr>
          <w:rFonts w:ascii="GHEA Grapalat" w:hAnsi="GHEA Grapalat"/>
          <w:b/>
          <w:bCs/>
          <w:sz w:val="20"/>
          <w:szCs w:val="20"/>
          <w:lang w:val="af-ZA"/>
        </w:rPr>
        <w:t>9:00</w:t>
      </w:r>
      <w:r w:rsidRPr="00051B69">
        <w:rPr>
          <w:rFonts w:ascii="GHEA Grapalat" w:hAnsi="GHEA Grapalat"/>
          <w:b/>
          <w:bCs/>
        </w:rPr>
        <w:t xml:space="preserve"> часов </w:t>
      </w:r>
      <w:r w:rsidR="00AE0059">
        <w:rPr>
          <w:rFonts w:ascii="GHEA Grapalat" w:hAnsi="GHEA Grapalat"/>
          <w:b/>
          <w:bCs/>
          <w:highlight w:val="yellow"/>
          <w:lang w:val="hy-AM"/>
        </w:rPr>
        <w:t>26.01.2026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128660C"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E3152">
        <w:rPr>
          <w:rFonts w:ascii="GHEA Grapalat" w:hAnsi="GHEA Grapalat"/>
          <w:b/>
          <w:bCs/>
          <w:sz w:val="20"/>
          <w:szCs w:val="20"/>
          <w:lang w:val="af-ZA"/>
        </w:rPr>
        <w:t>9:00</w:t>
      </w:r>
      <w:r w:rsidRPr="00051B69">
        <w:rPr>
          <w:rFonts w:ascii="GHEA Grapalat" w:hAnsi="GHEA Grapalat"/>
          <w:b/>
          <w:bCs/>
        </w:rPr>
        <w:t xml:space="preserve"> часов </w:t>
      </w:r>
      <w:r w:rsidR="00AE0059">
        <w:rPr>
          <w:rFonts w:ascii="GHEA Grapalat" w:hAnsi="GHEA Grapalat"/>
          <w:b/>
          <w:bCs/>
          <w:lang w:val="hy-AM"/>
        </w:rPr>
        <w:t>26.01.2026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Обжалование данной процедуры осуществляется в порядке, установленном </w:t>
      </w:r>
      <w:r w:rsidRPr="00051B69">
        <w:rPr>
          <w:rFonts w:ascii="GHEA Grapalat" w:hAnsi="GHEA Grapalat"/>
        </w:rPr>
        <w:lastRenderedPageBreak/>
        <w:t>законом РА "О закупках" и гражданским процессуальным кодексом РА.</w:t>
      </w:r>
    </w:p>
    <w:p w14:paraId="3A686DFD" w14:textId="3C6C24F3"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D0DEF">
        <w:rPr>
          <w:rFonts w:ascii="GHEA Grapalat" w:hAnsi="GHEA Grapalat"/>
        </w:rPr>
        <w:t>А. Амирханян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A9533AC"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CD0DEF">
        <w:rPr>
          <w:rFonts w:ascii="GHEA Grapalat" w:hAnsi="GHEA Grapalat"/>
          <w:lang w:val="hy-AM"/>
        </w:rPr>
        <w:t>001-317</w:t>
      </w:r>
    </w:p>
    <w:p w14:paraId="2197D786" w14:textId="76940879"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CD0DEF">
        <w:rPr>
          <w:rFonts w:ascii="GHEA Grapalat" w:hAnsi="GHEA Grapalat"/>
          <w:lang w:val="en-US"/>
        </w:rPr>
        <w:t>anahit</w:t>
      </w:r>
      <w:proofErr w:type="spellEnd"/>
      <w:r w:rsidR="00CD0DEF" w:rsidRPr="00CD0DEF">
        <w:rPr>
          <w:rFonts w:ascii="GHEA Grapalat" w:hAnsi="GHEA Grapalat"/>
        </w:rPr>
        <w:t>.</w:t>
      </w:r>
      <w:proofErr w:type="spellStart"/>
      <w:r w:rsidR="00CD0DEF">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343A045D"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5970C5" w:rsidRPr="005970C5">
        <w:rPr>
          <w:rFonts w:ascii="GHEA Grapalat" w:hAnsi="GHEA Grapalat"/>
        </w:rPr>
        <w:t>ПО ТЕХНИЧЕСКОМУ КОНТРОЛЮ КАЧЕСТВА СТРОИТЕЛЬНЫХ РАБОТ, ТРЕБУЮЩИХ СРОЧНОГО РЕШЕНИЯ  (АВАРИЙНОГО ВОССТАНОВЛЕНИЯ) В ЕРЕВАНЕ</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50FD8262"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5970C5" w:rsidRPr="005970C5">
        <w:rPr>
          <w:rFonts w:ascii="GHEA Grapalat" w:hAnsi="GHEA Grapalat"/>
          <w:b/>
        </w:rPr>
        <w:t>ПО ТЕХНИЧЕСКОМУ КОНТРОЛЮ КАЧЕСТВА СТРОИТЕЛЬНЫХ РАБОТ, ТРЕБУЮЩИХ СРОЧНОГО РЕШЕНИЯ  (АВАРИЙНОГО ВОССТАНОВЛЕНИЯ) В ЕРЕВАНЕ</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07AFCE42"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C428A0">
        <w:rPr>
          <w:rFonts w:ascii="GHEA Grapalat" w:hAnsi="GHEA Grapalat"/>
          <w:spacing w:val="-6"/>
        </w:rPr>
        <w:t>ԵՔ-ԲՄԽԾՁԲ-</w:t>
      </w:r>
      <w:r w:rsidR="00C112AB">
        <w:rPr>
          <w:rFonts w:ascii="GHEA Grapalat" w:hAnsi="GHEA Grapalat"/>
          <w:spacing w:val="-6"/>
        </w:rPr>
        <w:t>26/11</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6C776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D0DEF">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5D26FF9F"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5970C5" w:rsidRPr="005970C5">
        <w:rPr>
          <w:rFonts w:ascii="GHEA Grapalat" w:hAnsi="GHEA Grapalat"/>
          <w:b/>
          <w:bCs/>
        </w:rPr>
        <w:t>по техническому контролю качества строительных работ, требующих срочного решения  (аварийного восстановления) в Ереване</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0DEF" w:rsidRPr="00051B69" w14:paraId="61CFFAF7" w14:textId="77777777" w:rsidTr="00EA35BC">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053C8104" w:rsidR="00CD0DEF" w:rsidRPr="00FB2BEA" w:rsidRDefault="005970C5" w:rsidP="00CD0DEF">
            <w:pPr>
              <w:widowControl w:val="0"/>
              <w:spacing w:after="120"/>
              <w:jc w:val="center"/>
              <w:rPr>
                <w:rFonts w:ascii="GHEA Grapalat" w:hAnsi="GHEA Grapalat"/>
                <w:lang w:val="hy-AM"/>
              </w:rPr>
            </w:pPr>
            <w:r>
              <w:rPr>
                <w:rFonts w:ascii="GHEA Grapalat" w:hAnsi="GHEA Grapalat"/>
                <w:b/>
                <w:bCs/>
                <w:sz w:val="22"/>
                <w:szCs w:val="28"/>
              </w:rPr>
              <w:t xml:space="preserve">До </w:t>
            </w:r>
            <w:r>
              <w:rPr>
                <w:rFonts w:ascii="GHEA Grapalat" w:hAnsi="GHEA Grapalat"/>
                <w:b/>
                <w:bCs/>
                <w:sz w:val="22"/>
                <w:szCs w:val="28"/>
                <w:lang w:val="hy-AM"/>
              </w:rPr>
              <w:t>3</w:t>
            </w:r>
            <w:r>
              <w:rPr>
                <w:rFonts w:ascii="GHEA Grapalat" w:hAnsi="GHEA Grapalat"/>
                <w:b/>
                <w:bCs/>
                <w:sz w:val="22"/>
                <w:szCs w:val="28"/>
              </w:rPr>
              <w:t xml:space="preserve"> </w:t>
            </w:r>
            <w:r>
              <w:rPr>
                <w:rFonts w:ascii="GHEA Grapalat" w:hAnsi="GHEA Grapalat"/>
                <w:b/>
                <w:bCs/>
                <w:sz w:val="22"/>
                <w:szCs w:val="28"/>
                <w:lang w:val="hy-AM"/>
              </w:rPr>
              <w:t>000</w:t>
            </w:r>
            <w:r>
              <w:rPr>
                <w:rFonts w:ascii="GHEA Grapalat" w:hAnsi="GHEA Grapalat"/>
                <w:b/>
                <w:bCs/>
                <w:sz w:val="22"/>
                <w:szCs w:val="28"/>
              </w:rPr>
              <w:t xml:space="preserve"> </w:t>
            </w:r>
            <w:r>
              <w:rPr>
                <w:rFonts w:ascii="GHEA Grapalat" w:hAnsi="GHEA Grapalat"/>
                <w:b/>
                <w:bCs/>
                <w:sz w:val="22"/>
                <w:szCs w:val="28"/>
                <w:lang w:val="hy-AM"/>
              </w:rPr>
              <w:t>000</w:t>
            </w:r>
          </w:p>
        </w:tc>
        <w:tc>
          <w:tcPr>
            <w:tcW w:w="6317" w:type="dxa"/>
            <w:vAlign w:val="center"/>
          </w:tcPr>
          <w:p w14:paraId="3466AB8C" w14:textId="09EC47A3"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5970C5" w:rsidRPr="005970C5">
              <w:rPr>
                <w:rFonts w:ascii="GHEA Grapalat" w:hAnsi="GHEA Grapalat"/>
              </w:rPr>
              <w:t>по техническому контролю качества строительных работ, требующих срочного решения  (аварийного восстановления) в Ереване</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lastRenderedPageBreak/>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8756717" w14:textId="7B178335" w:rsidR="002F3B28" w:rsidRDefault="006F091A" w:rsidP="003D08B6">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w:t>
      </w:r>
      <w:r w:rsidR="00C112AB" w:rsidRPr="00C112AB">
        <w:rPr>
          <w:rFonts w:ascii="GHEA Grapalat" w:hAnsi="GHEA Grapalat"/>
          <w:b/>
          <w:bCs/>
        </w:rPr>
        <w:t>должен входить технический руководитель, состоящий как минимум из 4 человек.</w:t>
      </w:r>
      <w:r w:rsidR="002F3B28" w:rsidRPr="002F3B28">
        <w:rPr>
          <w:rFonts w:ascii="GHEA Grapalat" w:hAnsi="GHEA Grapalat"/>
          <w:b/>
          <w:bCs/>
        </w:rPr>
        <w:t>.</w:t>
      </w:r>
    </w:p>
    <w:tbl>
      <w:tblPr>
        <w:tblStyle w:val="TableGrid"/>
        <w:tblW w:w="9206" w:type="dxa"/>
        <w:tblInd w:w="175" w:type="dxa"/>
        <w:tblLook w:val="04A0" w:firstRow="1" w:lastRow="0" w:firstColumn="1" w:lastColumn="0" w:noHBand="0" w:noVBand="1"/>
      </w:tblPr>
      <w:tblGrid>
        <w:gridCol w:w="1296"/>
        <w:gridCol w:w="3607"/>
        <w:gridCol w:w="2051"/>
        <w:gridCol w:w="2252"/>
      </w:tblGrid>
      <w:tr w:rsidR="002F3B28" w:rsidRPr="00EC5C7F" w14:paraId="48F0AB40" w14:textId="77777777" w:rsidTr="00C112AB">
        <w:trPr>
          <w:trHeight w:val="242"/>
        </w:trPr>
        <w:tc>
          <w:tcPr>
            <w:tcW w:w="1296" w:type="dxa"/>
            <w:tcBorders>
              <w:top w:val="single" w:sz="4" w:space="0" w:color="auto"/>
              <w:left w:val="single" w:sz="4" w:space="0" w:color="auto"/>
              <w:bottom w:val="single" w:sz="4" w:space="0" w:color="auto"/>
              <w:right w:val="single" w:sz="4" w:space="0" w:color="auto"/>
            </w:tcBorders>
            <w:vAlign w:val="center"/>
            <w:hideMark/>
          </w:tcPr>
          <w:p w14:paraId="1143F1F5" w14:textId="1C09A903" w:rsidR="002F3B28" w:rsidRPr="00520960" w:rsidRDefault="002F3B28" w:rsidP="00B23F83">
            <w:pPr>
              <w:ind w:firstLine="567"/>
              <w:jc w:val="both"/>
              <w:rPr>
                <w:rFonts w:ascii="GHEA Grapalat" w:hAnsi="GHEA Grapalat" w:cs="Sylfaen"/>
                <w:b/>
                <w:sz w:val="20"/>
                <w:lang w:val="hy-AM"/>
              </w:rPr>
            </w:pPr>
          </w:p>
        </w:tc>
        <w:tc>
          <w:tcPr>
            <w:tcW w:w="3607" w:type="dxa"/>
            <w:tcBorders>
              <w:top w:val="single" w:sz="4" w:space="0" w:color="auto"/>
              <w:left w:val="single" w:sz="4" w:space="0" w:color="auto"/>
              <w:bottom w:val="single" w:sz="4" w:space="0" w:color="auto"/>
              <w:right w:val="single" w:sz="4" w:space="0" w:color="auto"/>
            </w:tcBorders>
            <w:vAlign w:val="center"/>
            <w:hideMark/>
          </w:tcPr>
          <w:p w14:paraId="76A6100E" w14:textId="180A157C" w:rsidR="002F3B28" w:rsidRPr="002F3B28" w:rsidRDefault="002F3B28" w:rsidP="002F3B28">
            <w:pPr>
              <w:ind w:firstLine="567"/>
              <w:jc w:val="both"/>
              <w:rPr>
                <w:rFonts w:ascii="GHEA Grapalat" w:hAnsi="GHEA Grapalat" w:cs="Sylfaen"/>
                <w:b/>
                <w:sz w:val="20"/>
                <w:lang w:val="en-US"/>
              </w:rPr>
            </w:pPr>
            <w:r w:rsidRPr="002F3B28">
              <w:rPr>
                <w:rFonts w:ascii="GHEA Grapalat" w:hAnsi="GHEA Grapalat" w:cs="Sylfaen"/>
                <w:b/>
                <w:sz w:val="20"/>
              </w:rPr>
              <w:t>Сертифицированная профессия.</w:t>
            </w:r>
          </w:p>
        </w:tc>
        <w:tc>
          <w:tcPr>
            <w:tcW w:w="2051" w:type="dxa"/>
            <w:tcBorders>
              <w:top w:val="single" w:sz="4" w:space="0" w:color="auto"/>
              <w:left w:val="single" w:sz="4" w:space="0" w:color="auto"/>
              <w:bottom w:val="single" w:sz="4" w:space="0" w:color="auto"/>
              <w:right w:val="single" w:sz="4" w:space="0" w:color="auto"/>
            </w:tcBorders>
            <w:vAlign w:val="center"/>
            <w:hideMark/>
          </w:tcPr>
          <w:p w14:paraId="5BC2D0EF" w14:textId="1B2C74F3" w:rsidR="002F3B28" w:rsidRPr="002F3B28" w:rsidRDefault="002F3B28" w:rsidP="002F3B28">
            <w:pPr>
              <w:ind w:firstLine="567"/>
              <w:jc w:val="both"/>
              <w:rPr>
                <w:rFonts w:ascii="GHEA Grapalat" w:hAnsi="GHEA Grapalat" w:cs="Sylfaen"/>
                <w:b/>
                <w:sz w:val="20"/>
                <w:lang w:val="en-US"/>
              </w:rPr>
            </w:pPr>
            <w:r w:rsidRPr="002F3B28">
              <w:rPr>
                <w:rFonts w:ascii="GHEA Grapalat" w:hAnsi="GHEA Grapalat" w:cs="Sylfaen"/>
                <w:b/>
                <w:sz w:val="20"/>
              </w:rPr>
              <w:t xml:space="preserve">Тип сертификата. </w:t>
            </w:r>
          </w:p>
        </w:tc>
        <w:tc>
          <w:tcPr>
            <w:tcW w:w="2252" w:type="dxa"/>
            <w:tcBorders>
              <w:top w:val="single" w:sz="4" w:space="0" w:color="auto"/>
              <w:left w:val="single" w:sz="4" w:space="0" w:color="auto"/>
              <w:bottom w:val="single" w:sz="4" w:space="0" w:color="auto"/>
              <w:right w:val="single" w:sz="4" w:space="0" w:color="auto"/>
            </w:tcBorders>
            <w:vAlign w:val="center"/>
            <w:hideMark/>
          </w:tcPr>
          <w:p w14:paraId="5BD657BC" w14:textId="2452369F" w:rsidR="002F3B28" w:rsidRPr="002F3B28" w:rsidRDefault="002F3B28" w:rsidP="002F3B28">
            <w:pPr>
              <w:ind w:firstLine="567"/>
              <w:jc w:val="both"/>
              <w:rPr>
                <w:rFonts w:ascii="GHEA Grapalat" w:hAnsi="GHEA Grapalat" w:cs="Sylfaen"/>
                <w:b/>
                <w:sz w:val="20"/>
                <w:lang w:val="en-US"/>
              </w:rPr>
            </w:pPr>
            <w:r w:rsidRPr="002F3B28">
              <w:rPr>
                <w:rFonts w:ascii="GHEA Grapalat" w:hAnsi="GHEA Grapalat" w:cs="Sylfaen"/>
                <w:b/>
                <w:sz w:val="20"/>
              </w:rPr>
              <w:t>Количество специалистов</w:t>
            </w:r>
          </w:p>
        </w:tc>
      </w:tr>
      <w:tr w:rsidR="002F3B28" w:rsidRPr="00EC5C7F" w14:paraId="312E1EED" w14:textId="77777777" w:rsidTr="00C112AB">
        <w:trPr>
          <w:trHeight w:val="386"/>
        </w:trPr>
        <w:tc>
          <w:tcPr>
            <w:tcW w:w="1296" w:type="dxa"/>
            <w:tcBorders>
              <w:top w:val="single" w:sz="4" w:space="0" w:color="auto"/>
              <w:left w:val="single" w:sz="4" w:space="0" w:color="auto"/>
              <w:bottom w:val="single" w:sz="4" w:space="0" w:color="auto"/>
              <w:right w:val="single" w:sz="4" w:space="0" w:color="auto"/>
            </w:tcBorders>
            <w:vAlign w:val="center"/>
          </w:tcPr>
          <w:p w14:paraId="53E69BED" w14:textId="77777777" w:rsidR="002F3B28" w:rsidRPr="00EC5C7F" w:rsidRDefault="002F3B28" w:rsidP="002F3B28">
            <w:pPr>
              <w:numPr>
                <w:ilvl w:val="0"/>
                <w:numId w:val="39"/>
              </w:numPr>
              <w:jc w:val="both"/>
              <w:rPr>
                <w:rFonts w:ascii="GHEA Grapalat" w:hAnsi="GHEA Grapalat" w:cs="Sylfaen"/>
                <w:b/>
                <w:sz w:val="20"/>
                <w:lang w:val="hy-AM"/>
              </w:rPr>
            </w:pPr>
          </w:p>
        </w:tc>
        <w:tc>
          <w:tcPr>
            <w:tcW w:w="3607" w:type="dxa"/>
            <w:tcBorders>
              <w:top w:val="single" w:sz="4" w:space="0" w:color="auto"/>
              <w:left w:val="single" w:sz="4" w:space="0" w:color="auto"/>
              <w:bottom w:val="single" w:sz="4" w:space="0" w:color="auto"/>
              <w:right w:val="single" w:sz="4" w:space="0" w:color="auto"/>
            </w:tcBorders>
            <w:vAlign w:val="center"/>
            <w:hideMark/>
          </w:tcPr>
          <w:p w14:paraId="5E341CD6" w14:textId="77777777" w:rsidR="002F3B28" w:rsidRPr="002F3B28" w:rsidRDefault="002F3B28" w:rsidP="002F3B28">
            <w:pPr>
              <w:ind w:firstLine="567"/>
              <w:jc w:val="both"/>
              <w:rPr>
                <w:rFonts w:ascii="GHEA Grapalat" w:hAnsi="GHEA Grapalat" w:cs="Sylfaen"/>
                <w:b/>
                <w:sz w:val="20"/>
              </w:rPr>
            </w:pPr>
            <w:r w:rsidRPr="002F3B28">
              <w:rPr>
                <w:rFonts w:ascii="GHEA Grapalat" w:hAnsi="GHEA Grapalat" w:cs="Sylfaen"/>
                <w:b/>
                <w:sz w:val="20"/>
              </w:rPr>
              <w:t>Технический руководитель по жилым, общественным и промышленным зданиям,</w:t>
            </w:r>
          </w:p>
          <w:p w14:paraId="50F8BF98" w14:textId="099CC4BC" w:rsidR="002F3B28" w:rsidRPr="00EC5C7F" w:rsidRDefault="002F3B28" w:rsidP="00B23F83">
            <w:pPr>
              <w:ind w:firstLine="567"/>
              <w:jc w:val="both"/>
              <w:rPr>
                <w:rFonts w:ascii="GHEA Grapalat" w:hAnsi="GHEA Grapalat" w:cs="Sylfaen"/>
                <w:b/>
                <w:sz w:val="20"/>
                <w:lang w:val="hy-AM"/>
              </w:rPr>
            </w:pPr>
          </w:p>
        </w:tc>
        <w:tc>
          <w:tcPr>
            <w:tcW w:w="2051" w:type="dxa"/>
            <w:tcBorders>
              <w:top w:val="single" w:sz="4" w:space="0" w:color="auto"/>
              <w:left w:val="single" w:sz="4" w:space="0" w:color="auto"/>
              <w:bottom w:val="single" w:sz="4" w:space="0" w:color="auto"/>
              <w:right w:val="single" w:sz="4" w:space="0" w:color="auto"/>
            </w:tcBorders>
            <w:vAlign w:val="center"/>
            <w:hideMark/>
          </w:tcPr>
          <w:p w14:paraId="0BFF78B9" w14:textId="77777777" w:rsidR="00C112AB" w:rsidRPr="00C112AB" w:rsidRDefault="00C112AB" w:rsidP="00C112AB">
            <w:pPr>
              <w:ind w:firstLine="567"/>
              <w:jc w:val="both"/>
              <w:rPr>
                <w:rFonts w:ascii="GHEA Grapalat" w:hAnsi="GHEA Grapalat" w:cs="Sylfaen"/>
                <w:b/>
                <w:sz w:val="20"/>
                <w:lang w:val="en-US"/>
              </w:rPr>
            </w:pPr>
            <w:r w:rsidRPr="00C112AB">
              <w:rPr>
                <w:rFonts w:ascii="GHEA Grapalat" w:hAnsi="GHEA Grapalat" w:cs="Sylfaen"/>
                <w:b/>
                <w:sz w:val="20"/>
              </w:rPr>
              <w:t>1-й или 2-й</w:t>
            </w:r>
          </w:p>
          <w:p w14:paraId="71DB04A8" w14:textId="4ED45710" w:rsidR="002F3B28" w:rsidRPr="00EC5C7F" w:rsidRDefault="002F3B28" w:rsidP="00B23F83">
            <w:pPr>
              <w:ind w:firstLine="567"/>
              <w:jc w:val="both"/>
              <w:rPr>
                <w:rFonts w:ascii="GHEA Grapalat" w:hAnsi="GHEA Grapalat" w:cs="Sylfaen"/>
                <w:b/>
                <w:sz w:val="20"/>
                <w:lang w:val="hy-AM"/>
              </w:rPr>
            </w:pPr>
          </w:p>
        </w:tc>
        <w:tc>
          <w:tcPr>
            <w:tcW w:w="2252" w:type="dxa"/>
            <w:tcBorders>
              <w:top w:val="single" w:sz="4" w:space="0" w:color="auto"/>
              <w:left w:val="single" w:sz="4" w:space="0" w:color="auto"/>
              <w:bottom w:val="single" w:sz="4" w:space="0" w:color="auto"/>
              <w:right w:val="single" w:sz="4" w:space="0" w:color="auto"/>
            </w:tcBorders>
            <w:hideMark/>
          </w:tcPr>
          <w:p w14:paraId="7A4E8415" w14:textId="77777777" w:rsidR="002F3B28" w:rsidRPr="00EC5C7F" w:rsidRDefault="002F3B28" w:rsidP="00B23F83">
            <w:pPr>
              <w:ind w:firstLine="567"/>
              <w:jc w:val="both"/>
              <w:rPr>
                <w:rFonts w:ascii="GHEA Grapalat" w:hAnsi="GHEA Grapalat" w:cs="Sylfaen"/>
                <w:b/>
                <w:sz w:val="20"/>
                <w:lang w:val="hy-AM"/>
              </w:rPr>
            </w:pPr>
            <w:r w:rsidRPr="00EC5C7F">
              <w:rPr>
                <w:rFonts w:ascii="GHEA Grapalat" w:hAnsi="GHEA Grapalat" w:cs="Sylfaen"/>
                <w:b/>
                <w:sz w:val="20"/>
                <w:lang w:val="hy-AM"/>
              </w:rPr>
              <w:t>1</w:t>
            </w:r>
          </w:p>
        </w:tc>
      </w:tr>
      <w:tr w:rsidR="002F3B28" w:rsidRPr="00EC5C7F" w14:paraId="0FE2EB76" w14:textId="77777777" w:rsidTr="00C112AB">
        <w:trPr>
          <w:trHeight w:val="625"/>
        </w:trPr>
        <w:tc>
          <w:tcPr>
            <w:tcW w:w="1296" w:type="dxa"/>
            <w:tcBorders>
              <w:top w:val="single" w:sz="4" w:space="0" w:color="auto"/>
              <w:left w:val="single" w:sz="4" w:space="0" w:color="auto"/>
              <w:bottom w:val="single" w:sz="4" w:space="0" w:color="auto"/>
              <w:right w:val="single" w:sz="4" w:space="0" w:color="auto"/>
            </w:tcBorders>
            <w:vAlign w:val="center"/>
          </w:tcPr>
          <w:p w14:paraId="51654955" w14:textId="77777777" w:rsidR="002F3B28" w:rsidRPr="00EC5C7F" w:rsidRDefault="002F3B28" w:rsidP="002F3B28">
            <w:pPr>
              <w:numPr>
                <w:ilvl w:val="0"/>
                <w:numId w:val="39"/>
              </w:numPr>
              <w:jc w:val="both"/>
              <w:rPr>
                <w:rFonts w:ascii="GHEA Grapalat" w:hAnsi="GHEA Grapalat" w:cs="Sylfaen"/>
                <w:b/>
                <w:sz w:val="20"/>
                <w:lang w:val="hy-AM"/>
              </w:rPr>
            </w:pPr>
          </w:p>
          <w:p w14:paraId="35BB168D" w14:textId="77777777" w:rsidR="002F3B28" w:rsidRPr="00EC5C7F" w:rsidRDefault="002F3B28" w:rsidP="00B23F83">
            <w:pPr>
              <w:ind w:firstLine="567"/>
              <w:jc w:val="both"/>
              <w:rPr>
                <w:rFonts w:ascii="GHEA Grapalat" w:hAnsi="GHEA Grapalat" w:cs="Sylfaen"/>
                <w:b/>
                <w:sz w:val="20"/>
                <w:lang w:val="hy-AM"/>
              </w:rPr>
            </w:pPr>
          </w:p>
        </w:tc>
        <w:tc>
          <w:tcPr>
            <w:tcW w:w="3607" w:type="dxa"/>
            <w:tcBorders>
              <w:top w:val="single" w:sz="4" w:space="0" w:color="auto"/>
              <w:left w:val="single" w:sz="4" w:space="0" w:color="auto"/>
              <w:bottom w:val="single" w:sz="4" w:space="0" w:color="auto"/>
              <w:right w:val="single" w:sz="4" w:space="0" w:color="auto"/>
            </w:tcBorders>
            <w:vAlign w:val="center"/>
            <w:hideMark/>
          </w:tcPr>
          <w:p w14:paraId="655CDC70" w14:textId="56BBB814" w:rsidR="002F3B28" w:rsidRPr="00AE0059" w:rsidRDefault="00FC58D4" w:rsidP="00C112AB">
            <w:pPr>
              <w:ind w:firstLine="567"/>
              <w:jc w:val="both"/>
              <w:rPr>
                <w:rFonts w:ascii="GHEA Grapalat" w:hAnsi="GHEA Grapalat" w:cs="Sylfaen"/>
                <w:b/>
                <w:sz w:val="20"/>
              </w:rPr>
            </w:pPr>
            <w:r w:rsidRPr="00FC58D4">
              <w:rPr>
                <w:rFonts w:ascii="GHEA Grapalat" w:hAnsi="GHEA Grapalat" w:cs="Sylfaen"/>
                <w:b/>
                <w:sz w:val="20"/>
              </w:rPr>
              <w:t xml:space="preserve">технический руководитель </w:t>
            </w:r>
            <w:r w:rsidR="00C112AB" w:rsidRPr="00C112AB">
              <w:rPr>
                <w:rFonts w:ascii="GHEA Grapalat" w:hAnsi="GHEA Grapalat" w:cs="Sylfaen"/>
                <w:b/>
                <w:sz w:val="20"/>
              </w:rPr>
              <w:t>по отоплению, газоснабжению и вентиляции</w:t>
            </w:r>
          </w:p>
        </w:tc>
        <w:tc>
          <w:tcPr>
            <w:tcW w:w="2051" w:type="dxa"/>
            <w:tcBorders>
              <w:top w:val="single" w:sz="4" w:space="0" w:color="auto"/>
              <w:left w:val="single" w:sz="4" w:space="0" w:color="auto"/>
              <w:bottom w:val="single" w:sz="4" w:space="0" w:color="auto"/>
              <w:right w:val="single" w:sz="4" w:space="0" w:color="auto"/>
            </w:tcBorders>
            <w:vAlign w:val="center"/>
            <w:hideMark/>
          </w:tcPr>
          <w:p w14:paraId="71A333D4" w14:textId="77777777" w:rsidR="00C112AB" w:rsidRPr="00C112AB" w:rsidRDefault="00C112AB" w:rsidP="00C112AB">
            <w:pPr>
              <w:ind w:firstLine="567"/>
              <w:jc w:val="both"/>
              <w:rPr>
                <w:rFonts w:ascii="GHEA Grapalat" w:hAnsi="GHEA Grapalat" w:cs="Sylfaen"/>
                <w:bCs/>
                <w:sz w:val="20"/>
                <w:lang w:val="en-US"/>
              </w:rPr>
            </w:pPr>
            <w:r w:rsidRPr="00C112AB">
              <w:rPr>
                <w:rFonts w:ascii="GHEA Grapalat" w:hAnsi="GHEA Grapalat" w:cs="Sylfaen"/>
                <w:bCs/>
                <w:sz w:val="20"/>
              </w:rPr>
              <w:t>1-й или 2-й</w:t>
            </w:r>
          </w:p>
          <w:p w14:paraId="36819DE3" w14:textId="155195A1" w:rsidR="002F3B28" w:rsidRPr="00FC58D4" w:rsidRDefault="002F3B28" w:rsidP="00B23F83">
            <w:pPr>
              <w:ind w:firstLine="567"/>
              <w:jc w:val="both"/>
              <w:rPr>
                <w:rFonts w:ascii="GHEA Grapalat" w:hAnsi="GHEA Grapalat" w:cs="Sylfaen"/>
                <w:bCs/>
                <w:sz w:val="20"/>
                <w:lang w:val="hy-AM"/>
              </w:rPr>
            </w:pPr>
          </w:p>
        </w:tc>
        <w:tc>
          <w:tcPr>
            <w:tcW w:w="2252" w:type="dxa"/>
            <w:tcBorders>
              <w:top w:val="single" w:sz="4" w:space="0" w:color="auto"/>
              <w:left w:val="single" w:sz="4" w:space="0" w:color="auto"/>
              <w:bottom w:val="single" w:sz="4" w:space="0" w:color="auto"/>
              <w:right w:val="single" w:sz="4" w:space="0" w:color="auto"/>
            </w:tcBorders>
            <w:hideMark/>
          </w:tcPr>
          <w:p w14:paraId="2592E834" w14:textId="77777777" w:rsidR="002F3B28" w:rsidRPr="00EC5C7F" w:rsidRDefault="002F3B28" w:rsidP="00B23F83">
            <w:pPr>
              <w:ind w:firstLine="567"/>
              <w:jc w:val="both"/>
              <w:rPr>
                <w:rFonts w:ascii="GHEA Grapalat" w:hAnsi="GHEA Grapalat" w:cs="Sylfaen"/>
                <w:b/>
                <w:sz w:val="20"/>
                <w:lang w:val="hy-AM"/>
              </w:rPr>
            </w:pPr>
            <w:r w:rsidRPr="00EC5C7F">
              <w:rPr>
                <w:rFonts w:ascii="GHEA Grapalat" w:hAnsi="GHEA Grapalat" w:cs="Sylfaen"/>
                <w:b/>
                <w:sz w:val="20"/>
                <w:lang w:val="hy-AM"/>
              </w:rPr>
              <w:t>1</w:t>
            </w:r>
          </w:p>
        </w:tc>
      </w:tr>
      <w:tr w:rsidR="002F3B28" w:rsidRPr="00EC5C7F" w14:paraId="4B9A00B7" w14:textId="77777777" w:rsidTr="00C112AB">
        <w:trPr>
          <w:trHeight w:val="625"/>
        </w:trPr>
        <w:tc>
          <w:tcPr>
            <w:tcW w:w="1296" w:type="dxa"/>
            <w:tcBorders>
              <w:top w:val="single" w:sz="4" w:space="0" w:color="auto"/>
              <w:left w:val="single" w:sz="4" w:space="0" w:color="auto"/>
              <w:bottom w:val="single" w:sz="4" w:space="0" w:color="auto"/>
              <w:right w:val="single" w:sz="4" w:space="0" w:color="auto"/>
            </w:tcBorders>
            <w:vAlign w:val="center"/>
          </w:tcPr>
          <w:p w14:paraId="0F6FB5CF" w14:textId="77777777" w:rsidR="002F3B28" w:rsidRPr="00EC5C7F" w:rsidRDefault="002F3B28" w:rsidP="002F3B28">
            <w:pPr>
              <w:numPr>
                <w:ilvl w:val="0"/>
                <w:numId w:val="39"/>
              </w:numPr>
              <w:jc w:val="both"/>
              <w:rPr>
                <w:rFonts w:ascii="GHEA Grapalat" w:hAnsi="GHEA Grapalat" w:cs="Sylfaen"/>
                <w:b/>
                <w:sz w:val="20"/>
                <w:lang w:val="hy-AM"/>
              </w:rPr>
            </w:pPr>
          </w:p>
        </w:tc>
        <w:tc>
          <w:tcPr>
            <w:tcW w:w="3607" w:type="dxa"/>
            <w:tcBorders>
              <w:top w:val="single" w:sz="4" w:space="0" w:color="auto"/>
              <w:left w:val="single" w:sz="4" w:space="0" w:color="auto"/>
              <w:bottom w:val="single" w:sz="4" w:space="0" w:color="auto"/>
              <w:right w:val="single" w:sz="4" w:space="0" w:color="auto"/>
            </w:tcBorders>
            <w:vAlign w:val="center"/>
            <w:hideMark/>
          </w:tcPr>
          <w:p w14:paraId="4B9E728E" w14:textId="36FF3E44" w:rsidR="002F3B28" w:rsidRPr="00FC58D4" w:rsidRDefault="00FC58D4" w:rsidP="00FC58D4">
            <w:pPr>
              <w:ind w:firstLine="567"/>
              <w:jc w:val="both"/>
              <w:rPr>
                <w:rFonts w:ascii="GHEA Grapalat" w:hAnsi="GHEA Grapalat" w:cs="Sylfaen"/>
                <w:b/>
                <w:sz w:val="20"/>
              </w:rPr>
            </w:pPr>
            <w:r w:rsidRPr="00FC58D4">
              <w:rPr>
                <w:rFonts w:ascii="GHEA Grapalat" w:hAnsi="GHEA Grapalat" w:cs="Sylfaen"/>
                <w:b/>
                <w:sz w:val="20"/>
              </w:rPr>
              <w:t xml:space="preserve">технический руководитель </w:t>
            </w:r>
            <w:r w:rsidR="00C112AB" w:rsidRPr="00C112AB">
              <w:rPr>
                <w:rFonts w:ascii="GHEA Grapalat" w:hAnsi="GHEA Grapalat" w:cs="Sylfaen"/>
                <w:b/>
                <w:sz w:val="20"/>
              </w:rPr>
              <w:t>по водоснабжению и водоотведению</w:t>
            </w:r>
          </w:p>
        </w:tc>
        <w:tc>
          <w:tcPr>
            <w:tcW w:w="2051" w:type="dxa"/>
            <w:tcBorders>
              <w:top w:val="single" w:sz="4" w:space="0" w:color="auto"/>
              <w:left w:val="single" w:sz="4" w:space="0" w:color="auto"/>
              <w:bottom w:val="single" w:sz="4" w:space="0" w:color="auto"/>
              <w:right w:val="single" w:sz="4" w:space="0" w:color="auto"/>
            </w:tcBorders>
            <w:vAlign w:val="center"/>
            <w:hideMark/>
          </w:tcPr>
          <w:p w14:paraId="1EB5918B" w14:textId="77777777" w:rsidR="00C112AB" w:rsidRPr="00C112AB" w:rsidRDefault="00C112AB" w:rsidP="00C112AB">
            <w:pPr>
              <w:ind w:firstLine="567"/>
              <w:jc w:val="both"/>
              <w:rPr>
                <w:rFonts w:ascii="GHEA Grapalat" w:hAnsi="GHEA Grapalat" w:cs="Sylfaen"/>
                <w:b/>
                <w:sz w:val="20"/>
                <w:lang w:val="en-US"/>
              </w:rPr>
            </w:pPr>
            <w:r w:rsidRPr="00C112AB">
              <w:rPr>
                <w:rFonts w:ascii="GHEA Grapalat" w:hAnsi="GHEA Grapalat" w:cs="Sylfaen"/>
                <w:b/>
                <w:sz w:val="20"/>
              </w:rPr>
              <w:t>1-й или 2-й</w:t>
            </w:r>
          </w:p>
          <w:p w14:paraId="189D9FCF" w14:textId="0D30EB43" w:rsidR="002F3B28" w:rsidRPr="00EC5C7F" w:rsidRDefault="002F3B28" w:rsidP="00B23F83">
            <w:pPr>
              <w:ind w:firstLine="567"/>
              <w:jc w:val="both"/>
              <w:rPr>
                <w:rFonts w:ascii="GHEA Grapalat" w:hAnsi="GHEA Grapalat" w:cs="Sylfaen"/>
                <w:b/>
                <w:sz w:val="20"/>
                <w:lang w:val="hy-AM"/>
              </w:rPr>
            </w:pPr>
          </w:p>
        </w:tc>
        <w:tc>
          <w:tcPr>
            <w:tcW w:w="2252" w:type="dxa"/>
            <w:tcBorders>
              <w:top w:val="single" w:sz="4" w:space="0" w:color="auto"/>
              <w:left w:val="single" w:sz="4" w:space="0" w:color="auto"/>
              <w:bottom w:val="single" w:sz="4" w:space="0" w:color="auto"/>
              <w:right w:val="single" w:sz="4" w:space="0" w:color="auto"/>
            </w:tcBorders>
            <w:hideMark/>
          </w:tcPr>
          <w:p w14:paraId="72088317" w14:textId="77777777" w:rsidR="002F3B28" w:rsidRPr="00EC5C7F" w:rsidRDefault="002F3B28" w:rsidP="00B23F83">
            <w:pPr>
              <w:ind w:firstLine="567"/>
              <w:jc w:val="both"/>
              <w:rPr>
                <w:rFonts w:ascii="GHEA Grapalat" w:hAnsi="GHEA Grapalat" w:cs="Sylfaen"/>
                <w:b/>
                <w:sz w:val="20"/>
                <w:lang w:val="hy-AM"/>
              </w:rPr>
            </w:pPr>
            <w:r w:rsidRPr="00EC5C7F">
              <w:rPr>
                <w:rFonts w:ascii="GHEA Grapalat" w:hAnsi="GHEA Grapalat" w:cs="Sylfaen"/>
                <w:b/>
                <w:sz w:val="20"/>
                <w:lang w:val="hy-AM"/>
              </w:rPr>
              <w:t>1</w:t>
            </w:r>
          </w:p>
        </w:tc>
      </w:tr>
      <w:tr w:rsidR="002F3B28" w:rsidRPr="00EC5C7F" w14:paraId="6FABE9CD" w14:textId="77777777" w:rsidTr="00C112AB">
        <w:trPr>
          <w:trHeight w:val="625"/>
        </w:trPr>
        <w:tc>
          <w:tcPr>
            <w:tcW w:w="1296" w:type="dxa"/>
            <w:tcBorders>
              <w:top w:val="single" w:sz="4" w:space="0" w:color="auto"/>
              <w:left w:val="single" w:sz="4" w:space="0" w:color="auto"/>
              <w:bottom w:val="single" w:sz="4" w:space="0" w:color="auto"/>
              <w:right w:val="single" w:sz="4" w:space="0" w:color="auto"/>
            </w:tcBorders>
            <w:vAlign w:val="center"/>
          </w:tcPr>
          <w:p w14:paraId="6E1A53F4" w14:textId="77777777" w:rsidR="002F3B28" w:rsidRPr="00EC5C7F" w:rsidRDefault="002F3B28" w:rsidP="002F3B28">
            <w:pPr>
              <w:numPr>
                <w:ilvl w:val="0"/>
                <w:numId w:val="39"/>
              </w:numPr>
              <w:jc w:val="both"/>
              <w:rPr>
                <w:rFonts w:ascii="GHEA Grapalat" w:hAnsi="GHEA Grapalat" w:cs="Sylfaen"/>
                <w:b/>
                <w:sz w:val="20"/>
                <w:lang w:val="hy-AM"/>
              </w:rPr>
            </w:pPr>
          </w:p>
        </w:tc>
        <w:tc>
          <w:tcPr>
            <w:tcW w:w="3607" w:type="dxa"/>
            <w:tcBorders>
              <w:top w:val="single" w:sz="4" w:space="0" w:color="auto"/>
              <w:left w:val="single" w:sz="4" w:space="0" w:color="auto"/>
              <w:bottom w:val="single" w:sz="4" w:space="0" w:color="auto"/>
              <w:right w:val="single" w:sz="4" w:space="0" w:color="auto"/>
            </w:tcBorders>
            <w:vAlign w:val="center"/>
            <w:hideMark/>
          </w:tcPr>
          <w:p w14:paraId="0313B1ED" w14:textId="5755C1FE" w:rsidR="002F3B28" w:rsidRPr="00EC5C7F" w:rsidRDefault="00C112AB" w:rsidP="00B23F83">
            <w:pPr>
              <w:ind w:firstLine="567"/>
              <w:jc w:val="both"/>
              <w:rPr>
                <w:rFonts w:ascii="GHEA Grapalat" w:hAnsi="GHEA Grapalat" w:cs="Sylfaen"/>
                <w:b/>
                <w:sz w:val="20"/>
                <w:lang w:val="hy-AM"/>
              </w:rPr>
            </w:pPr>
            <w:r w:rsidRPr="00C112AB">
              <w:rPr>
                <w:rFonts w:ascii="GHEA Grapalat" w:hAnsi="GHEA Grapalat" w:cs="Sylfaen"/>
                <w:b/>
                <w:sz w:val="20"/>
              </w:rPr>
              <w:t>технический руководитель по электроэнергетике,</w:t>
            </w:r>
          </w:p>
        </w:tc>
        <w:tc>
          <w:tcPr>
            <w:tcW w:w="2051" w:type="dxa"/>
            <w:tcBorders>
              <w:top w:val="single" w:sz="4" w:space="0" w:color="auto"/>
              <w:left w:val="single" w:sz="4" w:space="0" w:color="auto"/>
              <w:bottom w:val="single" w:sz="4" w:space="0" w:color="auto"/>
              <w:right w:val="single" w:sz="4" w:space="0" w:color="auto"/>
            </w:tcBorders>
            <w:vAlign w:val="center"/>
            <w:hideMark/>
          </w:tcPr>
          <w:p w14:paraId="1C691A7E" w14:textId="77777777" w:rsidR="00C112AB" w:rsidRPr="00C112AB" w:rsidRDefault="00C112AB" w:rsidP="00C112AB">
            <w:pPr>
              <w:ind w:firstLine="567"/>
              <w:jc w:val="both"/>
              <w:rPr>
                <w:rFonts w:ascii="GHEA Grapalat" w:hAnsi="GHEA Grapalat" w:cs="Sylfaen"/>
                <w:b/>
                <w:sz w:val="20"/>
                <w:lang w:val="en-US"/>
              </w:rPr>
            </w:pPr>
            <w:r w:rsidRPr="00C112AB">
              <w:rPr>
                <w:rFonts w:ascii="GHEA Grapalat" w:hAnsi="GHEA Grapalat" w:cs="Sylfaen"/>
                <w:b/>
                <w:sz w:val="20"/>
              </w:rPr>
              <w:t>1-й или 2-й</w:t>
            </w:r>
          </w:p>
          <w:p w14:paraId="259D955C" w14:textId="2A4A5038" w:rsidR="002F3B28" w:rsidRPr="00EC5C7F" w:rsidRDefault="002F3B28" w:rsidP="00B23F83">
            <w:pPr>
              <w:ind w:firstLine="567"/>
              <w:jc w:val="both"/>
              <w:rPr>
                <w:rFonts w:ascii="GHEA Grapalat" w:hAnsi="GHEA Grapalat" w:cs="Sylfaen"/>
                <w:b/>
                <w:sz w:val="20"/>
                <w:lang w:val="hy-AM"/>
              </w:rPr>
            </w:pPr>
          </w:p>
        </w:tc>
        <w:tc>
          <w:tcPr>
            <w:tcW w:w="2252" w:type="dxa"/>
            <w:tcBorders>
              <w:top w:val="single" w:sz="4" w:space="0" w:color="auto"/>
              <w:left w:val="single" w:sz="4" w:space="0" w:color="auto"/>
              <w:bottom w:val="single" w:sz="4" w:space="0" w:color="auto"/>
              <w:right w:val="single" w:sz="4" w:space="0" w:color="auto"/>
            </w:tcBorders>
            <w:hideMark/>
          </w:tcPr>
          <w:p w14:paraId="2977B01C" w14:textId="77777777" w:rsidR="002F3B28" w:rsidRPr="00EC5C7F" w:rsidRDefault="002F3B28" w:rsidP="00B23F83">
            <w:pPr>
              <w:ind w:firstLine="567"/>
              <w:jc w:val="both"/>
              <w:rPr>
                <w:rFonts w:ascii="GHEA Grapalat" w:hAnsi="GHEA Grapalat" w:cs="Sylfaen"/>
                <w:b/>
                <w:sz w:val="20"/>
                <w:lang w:val="hy-AM"/>
              </w:rPr>
            </w:pPr>
            <w:r w:rsidRPr="00EC5C7F">
              <w:rPr>
                <w:rFonts w:ascii="GHEA Grapalat" w:hAnsi="GHEA Grapalat" w:cs="Sylfaen"/>
                <w:b/>
                <w:sz w:val="20"/>
                <w:lang w:val="hy-AM"/>
              </w:rPr>
              <w:t>1</w:t>
            </w:r>
          </w:p>
        </w:tc>
      </w:tr>
    </w:tbl>
    <w:p w14:paraId="51A064B2" w14:textId="77777777" w:rsidR="002F3B28" w:rsidRPr="002F3B28" w:rsidRDefault="002F3B28" w:rsidP="003D08B6">
      <w:pPr>
        <w:widowControl w:val="0"/>
        <w:tabs>
          <w:tab w:val="left" w:pos="1134"/>
        </w:tabs>
        <w:spacing w:after="160" w:line="360" w:lineRule="auto"/>
        <w:ind w:firstLine="567"/>
        <w:jc w:val="both"/>
        <w:rPr>
          <w:rFonts w:ascii="GHEA Grapalat" w:hAnsi="GHEA Grapalat"/>
          <w:b/>
          <w:bCs/>
          <w:lang w:val="hy-AM"/>
        </w:rPr>
      </w:pPr>
    </w:p>
    <w:p w14:paraId="67B65724" w14:textId="73ED7A30"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 xml:space="preserve">Имя, </w:t>
            </w:r>
            <w:r w:rsidRPr="006F091A">
              <w:rPr>
                <w:rFonts w:ascii="GHEA Grapalat" w:hAnsi="GHEA Grapalat"/>
              </w:rPr>
              <w:lastRenderedPageBreak/>
              <w:t>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lastRenderedPageBreak/>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w:t>
            </w:r>
            <w:r w:rsidRPr="00661FD2">
              <w:rPr>
                <w:rFonts w:ascii="GHEA Grapalat" w:hAnsi="GHEA Grapalat" w:cs="Sylfaen"/>
                <w:b/>
                <w:sz w:val="20"/>
              </w:rPr>
              <w:lastRenderedPageBreak/>
              <w:t xml:space="preserve">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w:t>
      </w:r>
      <w:r w:rsidRPr="00995804">
        <w:rPr>
          <w:rFonts w:ascii="GHEA Grapalat" w:hAnsi="GHEA Grapalat"/>
        </w:rPr>
        <w:lastRenderedPageBreak/>
        <w:t>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46DF9507"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AE3152">
        <w:rPr>
          <w:rFonts w:ascii="GHEA Grapalat" w:hAnsi="GHEA Grapalat"/>
          <w:b/>
          <w:bCs/>
          <w:sz w:val="24"/>
          <w:szCs w:val="24"/>
        </w:rPr>
        <w:t>9:00</w:t>
      </w:r>
      <w:r w:rsidR="00C428A0" w:rsidRPr="00C428A0">
        <w:rPr>
          <w:rFonts w:ascii="GHEA Grapalat" w:hAnsi="GHEA Grapalat"/>
          <w:b/>
          <w:bCs/>
          <w:sz w:val="24"/>
          <w:szCs w:val="24"/>
        </w:rPr>
        <w:t xml:space="preserve"> часов </w:t>
      </w:r>
      <w:r w:rsidR="00AE0059">
        <w:rPr>
          <w:rFonts w:ascii="GHEA Grapalat" w:hAnsi="GHEA Grapalat"/>
          <w:b/>
          <w:bCs/>
          <w:sz w:val="24"/>
          <w:szCs w:val="24"/>
        </w:rPr>
        <w:t>26.01.2026</w:t>
      </w:r>
      <w:r w:rsidR="006B5894">
        <w:rPr>
          <w:rFonts w:ascii="GHEA Grapalat" w:hAnsi="GHEA Grapalat"/>
          <w:b/>
          <w:bCs/>
          <w:sz w:val="24"/>
          <w:szCs w:val="24"/>
        </w:rPr>
        <w:t>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60EA4B7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AE3152">
        <w:rPr>
          <w:rFonts w:ascii="GHEA Grapalat" w:hAnsi="GHEA Grapalat"/>
          <w:b/>
          <w:bCs/>
          <w:sz w:val="24"/>
          <w:szCs w:val="24"/>
        </w:rPr>
        <w:t>9:00</w:t>
      </w:r>
      <w:r w:rsidR="00206E88" w:rsidRPr="00206E88">
        <w:rPr>
          <w:rFonts w:ascii="GHEA Grapalat" w:hAnsi="GHEA Grapalat"/>
          <w:b/>
          <w:bCs/>
          <w:sz w:val="24"/>
          <w:szCs w:val="24"/>
        </w:rPr>
        <w:t xml:space="preserve"> часов </w:t>
      </w:r>
      <w:r w:rsidR="00AE0059">
        <w:rPr>
          <w:rFonts w:ascii="GHEA Grapalat" w:hAnsi="GHEA Grapalat"/>
          <w:b/>
          <w:bCs/>
          <w:sz w:val="24"/>
          <w:szCs w:val="24"/>
        </w:rPr>
        <w:lastRenderedPageBreak/>
        <w:t>26.01.2026</w:t>
      </w:r>
      <w:r w:rsidR="006B5894">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 xml:space="preserve">В случае неприменения настоящего пункта процедура на основании пункта 1 </w:t>
      </w:r>
      <w:r w:rsidRPr="007C407E">
        <w:rPr>
          <w:rFonts w:ascii="GHEA Grapalat" w:hAnsi="GHEA Grapalat" w:cs="Sylfaen"/>
          <w:sz w:val="24"/>
          <w:szCs w:val="24"/>
        </w:rPr>
        <w:lastRenderedPageBreak/>
        <w:t>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w:t>
      </w:r>
      <w:r w:rsidR="001F3676" w:rsidRPr="00F65EB5">
        <w:rPr>
          <w:rFonts w:ascii="GHEA Grapalat" w:hAnsi="GHEA Grapalat"/>
        </w:rPr>
        <w:lastRenderedPageBreak/>
        <w:t xml:space="preserve">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9044F1">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lastRenderedPageBreak/>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 xml:space="preserve">заявке прилагаются предусмотренные настоящим приглашением </w:t>
      </w:r>
      <w:r w:rsidRPr="009044F1">
        <w:rPr>
          <w:rFonts w:ascii="GHEA Grapalat" w:hAnsi="GHEA Grapalat"/>
        </w:rPr>
        <w:lastRenderedPageBreak/>
        <w:t>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5320C9B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ԵՔ-ԲՄԽԾՁԲ-</w:t>
      </w:r>
      <w:r w:rsidR="00C112AB">
        <w:rPr>
          <w:rFonts w:ascii="GHEA Grapalat" w:hAnsi="GHEA Grapalat"/>
          <w:b/>
          <w:sz w:val="24"/>
          <w:szCs w:val="24"/>
        </w:rPr>
        <w:t>26/11</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A234379"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ԵՔ-ԲՄԽԾՁԲ-</w:t>
      </w:r>
      <w:r w:rsidR="00C112AB">
        <w:rPr>
          <w:rFonts w:ascii="GHEA Grapalat" w:hAnsi="GHEA Grapalat"/>
        </w:rPr>
        <w:t>26/11</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5B115F8E"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ԵՔ-ԲՄԽԾՁԲ-</w:t>
      </w:r>
      <w:r w:rsidR="00C112AB">
        <w:rPr>
          <w:rFonts w:ascii="GHEA Grapalat" w:hAnsi="GHEA Grapalat"/>
        </w:rPr>
        <w:t>26/11</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3D2CAFE4"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ԵՔ-ԲՄԽԾՁԲ-</w:t>
      </w:r>
      <w:r w:rsidR="00C112AB">
        <w:rPr>
          <w:rFonts w:ascii="GHEA Grapalat" w:hAnsi="GHEA Grapalat"/>
        </w:rPr>
        <w:t>26/11</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096F2B93"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C112AB">
        <w:rPr>
          <w:rFonts w:ascii="GHEA Grapalat" w:hAnsi="GHEA Grapalat"/>
          <w:b/>
          <w:sz w:val="24"/>
          <w:szCs w:val="24"/>
        </w:rPr>
        <w:t>26/11</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31A039AF"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ԵՔ-ԲՄԽԾՁԲ-</w:t>
      </w:r>
      <w:r w:rsidR="00C112AB">
        <w:rPr>
          <w:rFonts w:ascii="GHEA Grapalat" w:hAnsi="GHEA Grapalat"/>
          <w:b/>
          <w:i w:val="0"/>
          <w:sz w:val="24"/>
          <w:szCs w:val="24"/>
        </w:rPr>
        <w:t>26/11</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A05BE95"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C112AB">
        <w:rPr>
          <w:rFonts w:ascii="GHEA Grapalat" w:hAnsi="GHEA Grapalat"/>
          <w:b/>
          <w:sz w:val="24"/>
          <w:szCs w:val="24"/>
        </w:rPr>
        <w:t>26/11</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0AEB9FB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428A0">
        <w:rPr>
          <w:rFonts w:ascii="GHEA Grapalat" w:hAnsi="GHEA Grapalat"/>
          <w:spacing w:val="-6"/>
        </w:rPr>
        <w:t>ԵՔ-ԲՄԽԾՁԲ-</w:t>
      </w:r>
      <w:r w:rsidR="00C112AB">
        <w:rPr>
          <w:rFonts w:ascii="GHEA Grapalat" w:hAnsi="GHEA Grapalat"/>
          <w:spacing w:val="-6"/>
        </w:rPr>
        <w:t>26/11</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1BF5BCD3"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5970C5" w:rsidRPr="005970C5">
              <w:rPr>
                <w:rFonts w:ascii="GHEA Grapalat" w:hAnsi="GHEA Grapalat"/>
                <w:sz w:val="20"/>
                <w:szCs w:val="20"/>
              </w:rPr>
              <w:t>по техническому контролю качества строительных работ, требующих срочного решения  (аварийного восстановления) в Ереване</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388AD206"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ԵՔ-ԲՄԽԾՁԲ-</w:t>
      </w:r>
      <w:r w:rsidR="00C112AB">
        <w:rPr>
          <w:rFonts w:ascii="GHEA Grapalat" w:hAnsi="GHEA Grapalat"/>
          <w:b/>
          <w:sz w:val="24"/>
          <w:szCs w:val="24"/>
        </w:rPr>
        <w:t>26/11</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29BF0073" w14:textId="77777777" w:rsidR="002B4525" w:rsidRPr="002B4525" w:rsidRDefault="002B4525" w:rsidP="002B4525">
      <w:pPr>
        <w:jc w:val="right"/>
        <w:rPr>
          <w:rFonts w:ascii="GHEA Grapalat" w:hAnsi="GHEA Grapalat" w:cs="GHEA Grapalat"/>
          <w:i/>
        </w:rPr>
      </w:pPr>
      <w:r w:rsidRPr="002B4525">
        <w:rPr>
          <w:rFonts w:ascii="GHEA Grapalat" w:hAnsi="GHEA Grapalat"/>
          <w:i/>
        </w:rPr>
        <w:t>Приложение № 5.1</w:t>
      </w:r>
    </w:p>
    <w:p w14:paraId="1F8117A4" w14:textId="77777777" w:rsidR="002B4525" w:rsidRPr="002B4525" w:rsidRDefault="002B4525" w:rsidP="002B4525">
      <w:pPr>
        <w:widowControl w:val="0"/>
        <w:spacing w:after="160"/>
        <w:jc w:val="right"/>
        <w:rPr>
          <w:rFonts w:ascii="GHEA Grapalat" w:hAnsi="GHEA Grapalat" w:cs="GHEA Grapalat"/>
          <w:i/>
        </w:rPr>
      </w:pPr>
      <w:r w:rsidRPr="002B4525">
        <w:rPr>
          <w:rFonts w:ascii="GHEA Grapalat" w:hAnsi="GHEA Grapalat"/>
          <w:i/>
        </w:rPr>
        <w:t>к Приглашению на открытый конкурс</w:t>
      </w:r>
      <w:r w:rsidRPr="002B4525">
        <w:rPr>
          <w:rFonts w:ascii="GHEA Grapalat" w:hAnsi="GHEA Grapalat"/>
          <w:i/>
        </w:rPr>
        <w:br/>
        <w:t>под кодом ԵՔ-ՀԲՄԽԾՁԲ-25/40</w:t>
      </w:r>
    </w:p>
    <w:p w14:paraId="3674BC94" w14:textId="77777777" w:rsidR="002B4525" w:rsidRPr="002B4525" w:rsidRDefault="002B4525" w:rsidP="002B4525">
      <w:pPr>
        <w:widowControl w:val="0"/>
        <w:spacing w:after="160"/>
        <w:jc w:val="center"/>
        <w:rPr>
          <w:rFonts w:ascii="GHEA Grapalat" w:hAnsi="GHEA Grapalat"/>
          <w:b/>
        </w:rPr>
      </w:pPr>
    </w:p>
    <w:p w14:paraId="377356FA" w14:textId="77777777" w:rsidR="002B4525" w:rsidRPr="002B4525" w:rsidRDefault="002B4525" w:rsidP="002B4525">
      <w:pPr>
        <w:widowControl w:val="0"/>
        <w:spacing w:after="160"/>
        <w:jc w:val="center"/>
        <w:rPr>
          <w:rFonts w:ascii="GHEA Grapalat" w:hAnsi="GHEA Grapalat" w:cs="GHEA Grapalat"/>
          <w:b/>
        </w:rPr>
      </w:pPr>
      <w:r w:rsidRPr="002B4525">
        <w:rPr>
          <w:rFonts w:ascii="GHEA Grapalat" w:hAnsi="GHEA Grapalat"/>
          <w:b/>
        </w:rPr>
        <w:t xml:space="preserve">СОГЛАШЕНИЕ О НЕУСТОЙКЕ </w:t>
      </w:r>
    </w:p>
    <w:p w14:paraId="5EDC8D29" w14:textId="77777777" w:rsidR="002B4525" w:rsidRPr="002B4525" w:rsidRDefault="002B4525" w:rsidP="002B4525">
      <w:pPr>
        <w:widowControl w:val="0"/>
        <w:spacing w:after="160"/>
        <w:jc w:val="center"/>
        <w:rPr>
          <w:rFonts w:ascii="GHEA Grapalat" w:hAnsi="GHEA Grapalat" w:cs="GHEA Grapalat"/>
          <w:b/>
        </w:rPr>
      </w:pPr>
      <w:r w:rsidRPr="002B452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B4525" w:rsidRPr="002B4525" w14:paraId="3F44C8D9" w14:textId="77777777" w:rsidTr="002B4525">
        <w:tc>
          <w:tcPr>
            <w:tcW w:w="4786" w:type="dxa"/>
            <w:hideMark/>
          </w:tcPr>
          <w:p w14:paraId="4E203DA7" w14:textId="77777777" w:rsidR="002B4525" w:rsidRPr="002B4525" w:rsidRDefault="002B4525" w:rsidP="002B4525">
            <w:pPr>
              <w:widowControl w:val="0"/>
              <w:spacing w:after="160"/>
              <w:rPr>
                <w:rFonts w:ascii="GHEA Grapalat" w:hAnsi="GHEA Grapalat" w:cs="GHEA Grapalat"/>
                <w:b/>
                <w:lang w:val="en-US"/>
              </w:rPr>
            </w:pPr>
            <w:r w:rsidRPr="002B4525">
              <w:rPr>
                <w:rFonts w:ascii="GHEA Grapalat" w:hAnsi="GHEA Grapalat"/>
              </w:rPr>
              <w:t>г. Ереван</w:t>
            </w:r>
          </w:p>
        </w:tc>
        <w:tc>
          <w:tcPr>
            <w:tcW w:w="4500" w:type="dxa"/>
            <w:hideMark/>
          </w:tcPr>
          <w:p w14:paraId="45EA0EC0" w14:textId="77777777" w:rsidR="002B4525" w:rsidRPr="002B4525" w:rsidRDefault="002B4525" w:rsidP="002B4525">
            <w:pPr>
              <w:widowControl w:val="0"/>
              <w:spacing w:after="160"/>
              <w:jc w:val="right"/>
              <w:rPr>
                <w:rFonts w:ascii="GHEA Grapalat" w:hAnsi="GHEA Grapalat" w:cs="GHEA Grapalat"/>
                <w:b/>
              </w:rPr>
            </w:pPr>
            <w:r w:rsidRPr="002B4525">
              <w:rPr>
                <w:rFonts w:ascii="GHEA Grapalat" w:hAnsi="GHEA Grapalat"/>
              </w:rPr>
              <w:t>"</w:t>
            </w:r>
            <w:r w:rsidRPr="002B4525">
              <w:rPr>
                <w:rFonts w:ascii="GHEA Grapalat" w:hAnsi="GHEA Grapalat"/>
                <w:lang w:val="en-US"/>
              </w:rPr>
              <w:tab/>
            </w:r>
            <w:r w:rsidRPr="002B4525">
              <w:rPr>
                <w:rFonts w:ascii="GHEA Grapalat" w:hAnsi="GHEA Grapalat"/>
              </w:rPr>
              <w:t xml:space="preserve">" </w:t>
            </w:r>
            <w:r w:rsidRPr="002B4525">
              <w:rPr>
                <w:rFonts w:ascii="GHEA Grapalat" w:hAnsi="GHEA Grapalat"/>
                <w:lang w:val="en-US"/>
              </w:rPr>
              <w:tab/>
            </w:r>
            <w:r w:rsidRPr="002B4525">
              <w:rPr>
                <w:rFonts w:ascii="GHEA Grapalat" w:hAnsi="GHEA Grapalat"/>
              </w:rPr>
              <w:t>20</w:t>
            </w:r>
            <w:r w:rsidRPr="002B4525">
              <w:rPr>
                <w:rFonts w:ascii="GHEA Grapalat" w:hAnsi="GHEA Grapalat"/>
                <w:lang w:val="en-US"/>
              </w:rPr>
              <w:tab/>
            </w:r>
            <w:r w:rsidRPr="002B4525">
              <w:rPr>
                <w:rFonts w:ascii="GHEA Grapalat" w:hAnsi="GHEA Grapalat"/>
              </w:rPr>
              <w:t>г.</w:t>
            </w:r>
            <w:r w:rsidRPr="002B4525">
              <w:rPr>
                <w:rFonts w:ascii="GHEA Grapalat" w:hAnsi="GHEA Grapalat"/>
                <w:vertAlign w:val="superscript"/>
              </w:rPr>
              <w:footnoteReference w:customMarkFollows="1" w:id="7"/>
              <w:t>**</w:t>
            </w:r>
          </w:p>
        </w:tc>
      </w:tr>
    </w:tbl>
    <w:p w14:paraId="4CD9F24A" w14:textId="77777777" w:rsidR="002B4525" w:rsidRPr="002B4525" w:rsidRDefault="002B4525" w:rsidP="002B4525">
      <w:pPr>
        <w:widowControl w:val="0"/>
        <w:spacing w:after="160"/>
        <w:rPr>
          <w:rFonts w:ascii="GHEA Grapalat" w:hAnsi="GHEA Grapalat" w:cs="GHEA Grapalat"/>
          <w:b/>
        </w:rPr>
      </w:pPr>
    </w:p>
    <w:p w14:paraId="6030E955" w14:textId="77777777" w:rsidR="002B4525" w:rsidRPr="002B4525" w:rsidRDefault="002B4525" w:rsidP="002B4525">
      <w:pPr>
        <w:widowControl w:val="0"/>
        <w:jc w:val="both"/>
        <w:rPr>
          <w:rFonts w:ascii="GHEA Grapalat" w:hAnsi="GHEA Grapalat" w:cs="GHEA Grapalat"/>
          <w:u w:val="single"/>
          <w:vertAlign w:val="subscript"/>
        </w:rPr>
      </w:pPr>
      <w:r w:rsidRPr="002B4525">
        <w:rPr>
          <w:rFonts w:ascii="GHEA Grapalat" w:hAnsi="GHEA Grapalat"/>
        </w:rPr>
        <w:t>_______________________________________________, в лице директора Компании,</w:t>
      </w:r>
    </w:p>
    <w:p w14:paraId="4F7443A9" w14:textId="77777777" w:rsidR="002B4525" w:rsidRPr="002B4525" w:rsidRDefault="002B4525" w:rsidP="002B4525">
      <w:pPr>
        <w:widowControl w:val="0"/>
        <w:spacing w:after="160"/>
        <w:ind w:left="1843"/>
        <w:jc w:val="both"/>
        <w:rPr>
          <w:rFonts w:ascii="GHEA Grapalat" w:hAnsi="GHEA Grapalat"/>
          <w:vertAlign w:val="superscript"/>
          <w:lang w:val="en-US"/>
        </w:rPr>
      </w:pPr>
      <w:r w:rsidRPr="002B4525">
        <w:rPr>
          <w:rFonts w:ascii="GHEA Grapalat" w:hAnsi="GHEA Grapalat"/>
          <w:vertAlign w:val="superscript"/>
        </w:rPr>
        <w:t>наименование Компании</w:t>
      </w:r>
    </w:p>
    <w:p w14:paraId="3A5485CF" w14:textId="77777777" w:rsidR="002B4525" w:rsidRPr="002B4525" w:rsidRDefault="002B4525" w:rsidP="002B4525">
      <w:pPr>
        <w:widowControl w:val="0"/>
        <w:jc w:val="both"/>
        <w:rPr>
          <w:rFonts w:ascii="GHEA Grapalat" w:hAnsi="GHEA Grapalat"/>
          <w:lang w:val="en-US"/>
        </w:rPr>
      </w:pPr>
      <w:r w:rsidRPr="002B4525">
        <w:rPr>
          <w:rFonts w:ascii="GHEA Grapalat" w:hAnsi="GHEA Grapalat"/>
          <w:lang w:val="en-US"/>
        </w:rPr>
        <w:t>_________________________________________________________________________</w:t>
      </w:r>
    </w:p>
    <w:p w14:paraId="579E20C0" w14:textId="77777777" w:rsidR="002B4525" w:rsidRPr="002B4525" w:rsidRDefault="002B4525" w:rsidP="002B4525">
      <w:pPr>
        <w:widowControl w:val="0"/>
        <w:spacing w:after="160"/>
        <w:jc w:val="center"/>
        <w:rPr>
          <w:rFonts w:ascii="GHEA Grapalat" w:hAnsi="GHEA Grapalat"/>
          <w:vertAlign w:val="superscript"/>
        </w:rPr>
      </w:pPr>
      <w:r w:rsidRPr="002B4525">
        <w:rPr>
          <w:rFonts w:ascii="GHEA Grapalat" w:hAnsi="GHEA Grapalat"/>
          <w:vertAlign w:val="superscript"/>
        </w:rPr>
        <w:t>имя, фамилия, паспортные данные директора компании</w:t>
      </w:r>
    </w:p>
    <w:p w14:paraId="685B5BAF" w14:textId="77777777" w:rsidR="002B4525" w:rsidRPr="002B4525" w:rsidRDefault="002B4525" w:rsidP="002B4525">
      <w:pPr>
        <w:widowControl w:val="0"/>
        <w:spacing w:after="160"/>
        <w:jc w:val="both"/>
        <w:rPr>
          <w:rFonts w:ascii="GHEA Grapalat" w:hAnsi="GHEA Grapalat" w:cs="GHEA Grapalat"/>
        </w:rPr>
      </w:pPr>
      <w:r w:rsidRPr="002B452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D94508" w14:textId="77777777" w:rsidR="002B4525" w:rsidRPr="002B4525" w:rsidRDefault="002B4525" w:rsidP="002B4525">
      <w:pPr>
        <w:widowControl w:val="0"/>
        <w:spacing w:after="160"/>
        <w:jc w:val="center"/>
        <w:rPr>
          <w:rFonts w:ascii="GHEA Grapalat" w:hAnsi="GHEA Grapalat" w:cs="GHEA Grapalat"/>
          <w:b/>
          <w:bCs/>
        </w:rPr>
      </w:pPr>
      <w:r w:rsidRPr="002B4525">
        <w:rPr>
          <w:rFonts w:ascii="GHEA Grapalat" w:hAnsi="GHEA Grapalat"/>
          <w:b/>
        </w:rPr>
        <w:t>1. Предмет соглашения</w:t>
      </w:r>
    </w:p>
    <w:p w14:paraId="113A126F" w14:textId="77777777" w:rsidR="002B4525" w:rsidRPr="002B4525" w:rsidRDefault="002B4525" w:rsidP="002B4525">
      <w:pPr>
        <w:widowControl w:val="0"/>
        <w:tabs>
          <w:tab w:val="left" w:pos="567"/>
        </w:tabs>
        <w:jc w:val="both"/>
        <w:rPr>
          <w:rFonts w:ascii="GHEA Grapalat" w:hAnsi="GHEA Grapalat" w:cs="GHEA Grapalat"/>
          <w:spacing w:val="-6"/>
        </w:rPr>
      </w:pPr>
      <w:r w:rsidRPr="002B4525">
        <w:rPr>
          <w:rFonts w:ascii="GHEA Grapalat" w:hAnsi="GHEA Grapalat"/>
        </w:rPr>
        <w:t>1</w:t>
      </w:r>
      <w:r w:rsidRPr="002B4525">
        <w:rPr>
          <w:rFonts w:ascii="GHEA Grapalat" w:hAnsi="GHEA Grapalat"/>
          <w:spacing w:val="-6"/>
        </w:rPr>
        <w:t>.1.</w:t>
      </w:r>
      <w:r w:rsidRPr="002B4525">
        <w:rPr>
          <w:rFonts w:ascii="GHEA Grapalat" w:hAnsi="GHEA Grapalat"/>
          <w:spacing w:val="-6"/>
        </w:rPr>
        <w:tab/>
        <w:t xml:space="preserve">Компания участвует в организованной ___________________ *(далее — Заказчик) </w:t>
      </w:r>
    </w:p>
    <w:p w14:paraId="7BE1ED95" w14:textId="77777777" w:rsidR="002B4525" w:rsidRPr="002B4525" w:rsidRDefault="002B4525" w:rsidP="002B4525">
      <w:pPr>
        <w:widowControl w:val="0"/>
        <w:tabs>
          <w:tab w:val="left" w:pos="284"/>
        </w:tabs>
        <w:spacing w:after="160"/>
        <w:ind w:left="5245"/>
        <w:jc w:val="both"/>
        <w:rPr>
          <w:rFonts w:ascii="GHEA Grapalat" w:hAnsi="GHEA Grapalat" w:cs="GHEA Grapalat"/>
        </w:rPr>
      </w:pPr>
      <w:r w:rsidRPr="002B4525">
        <w:rPr>
          <w:rFonts w:ascii="GHEA Grapalat" w:hAnsi="GHEA Grapalat"/>
          <w:vertAlign w:val="superscript"/>
        </w:rPr>
        <w:t>наименование заказчика</w:t>
      </w:r>
    </w:p>
    <w:p w14:paraId="2564755A" w14:textId="77777777" w:rsidR="002B4525" w:rsidRPr="002B4525" w:rsidRDefault="002B4525" w:rsidP="002B4525">
      <w:pPr>
        <w:widowControl w:val="0"/>
        <w:jc w:val="both"/>
        <w:rPr>
          <w:rFonts w:ascii="GHEA Grapalat" w:hAnsi="GHEA Grapalat" w:cs="GHEA Grapalat"/>
        </w:rPr>
      </w:pPr>
      <w:r w:rsidRPr="002B4525">
        <w:rPr>
          <w:rFonts w:ascii="GHEA Grapalat" w:hAnsi="GHEA Grapalat"/>
        </w:rPr>
        <w:t>процедуре закупок под кодом ____________________________________________ *.</w:t>
      </w:r>
    </w:p>
    <w:p w14:paraId="19F6B9DE" w14:textId="77777777" w:rsidR="002B4525" w:rsidRPr="002B4525" w:rsidRDefault="002B4525" w:rsidP="002B4525">
      <w:pPr>
        <w:widowControl w:val="0"/>
        <w:spacing w:after="160"/>
        <w:ind w:left="5245"/>
        <w:jc w:val="both"/>
        <w:rPr>
          <w:rFonts w:ascii="GHEA Grapalat" w:hAnsi="GHEA Grapalat" w:cs="GHEA Grapalat"/>
        </w:rPr>
      </w:pPr>
      <w:r w:rsidRPr="002B4525">
        <w:rPr>
          <w:rFonts w:ascii="GHEA Grapalat" w:hAnsi="GHEA Grapalat"/>
          <w:vertAlign w:val="superscript"/>
        </w:rPr>
        <w:t>код процедуры</w:t>
      </w:r>
    </w:p>
    <w:p w14:paraId="294527A8"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1.2.</w:t>
      </w:r>
      <w:r w:rsidRPr="002B4525">
        <w:rPr>
          <w:rFonts w:ascii="GHEA Grapalat" w:hAnsi="GHEA Grapalat"/>
        </w:rPr>
        <w:tab/>
        <w:t>В качестве обеспечения исполнения договора, заключаемого в</w:t>
      </w:r>
      <w:r w:rsidRPr="002B4525">
        <w:rPr>
          <w:rFonts w:ascii="Courier New" w:hAnsi="Courier New" w:cs="Courier New"/>
          <w:lang w:val="en-US"/>
        </w:rPr>
        <w:t> </w:t>
      </w:r>
      <w:r w:rsidRPr="002B452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F1FB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1.3.</w:t>
      </w:r>
      <w:r w:rsidRPr="002B4525">
        <w:rPr>
          <w:rFonts w:ascii="GHEA Grapalat" w:hAnsi="GHEA Grapalat"/>
        </w:rPr>
        <w:tab/>
        <w:t>Подписав платежное требование (далее — Требование), прилагаемое к</w:t>
      </w:r>
      <w:r w:rsidRPr="002B4525">
        <w:rPr>
          <w:lang w:val="en-US"/>
        </w:rPr>
        <w:t> </w:t>
      </w:r>
      <w:r w:rsidRPr="002B4525">
        <w:rPr>
          <w:rFonts w:ascii="GHEA Grapalat" w:hAnsi="GHEA Grapalat"/>
        </w:rPr>
        <w:t xml:space="preserve">настоящему Соглашению о неустойке, Компания безотзывно соглашается, что: </w:t>
      </w:r>
    </w:p>
    <w:p w14:paraId="284168FB"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а)</w:t>
      </w:r>
      <w:r w:rsidRPr="002B452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653E6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б)</w:t>
      </w:r>
      <w:r w:rsidRPr="002B452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7189BE2"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в)</w:t>
      </w:r>
      <w:r w:rsidRPr="002B452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621279D"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lastRenderedPageBreak/>
        <w:t>г)</w:t>
      </w:r>
      <w:r w:rsidRPr="002B4525">
        <w:rPr>
          <w:rFonts w:ascii="GHEA Grapalat" w:hAnsi="GHEA Grapalat"/>
        </w:rPr>
        <w:tab/>
        <w:t>Компания подтверждает, что акцептовала Требование в полном размере суммы неустойки.</w:t>
      </w:r>
    </w:p>
    <w:p w14:paraId="40F964E9"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д)</w:t>
      </w:r>
      <w:r w:rsidRPr="002B452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A1254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1.4.</w:t>
      </w:r>
      <w:r w:rsidRPr="002B452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B4525">
        <w:rPr>
          <w:rFonts w:ascii="Courier New" w:hAnsi="Courier New" w:cs="Courier New"/>
          <w:lang w:val="en-US"/>
        </w:rPr>
        <w:t> </w:t>
      </w:r>
      <w:r w:rsidRPr="002B452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320A89A"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1.5.</w:t>
      </w:r>
      <w:r w:rsidRPr="002B4525">
        <w:rPr>
          <w:rFonts w:ascii="GHEA Grapalat" w:hAnsi="GHEA Grapalat"/>
        </w:rPr>
        <w:tab/>
        <w:t>Заказчик может представить в Банк-плательщик иные дополнительные документы.</w:t>
      </w:r>
    </w:p>
    <w:p w14:paraId="26F10D8A"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1.6. Банк не несет какой-либо ответственности за риски (понесенные</w:t>
      </w:r>
      <w:r w:rsidRPr="002B4525">
        <w:rPr>
          <w:rFonts w:ascii="Courier New" w:hAnsi="Courier New" w:cs="Courier New"/>
          <w:lang w:val="en-US"/>
        </w:rPr>
        <w:t> </w:t>
      </w:r>
      <w:r w:rsidRPr="002B452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B4525">
        <w:rPr>
          <w:rFonts w:ascii="Courier New" w:hAnsi="Courier New" w:cs="Courier New"/>
          <w:lang w:val="en-US"/>
        </w:rPr>
        <w:t> </w:t>
      </w:r>
      <w:r w:rsidRPr="002B4525">
        <w:rPr>
          <w:rFonts w:ascii="GHEA Grapalat" w:hAnsi="GHEA Grapalat"/>
        </w:rPr>
        <w:t>Требовании. Банк не обязан проверять факты нарушения Компанией условий договора.</w:t>
      </w:r>
    </w:p>
    <w:p w14:paraId="08A128B3"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1.7.</w:t>
      </w:r>
      <w:r w:rsidRPr="002B452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A30C08"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1.8.</w:t>
      </w:r>
      <w:r w:rsidRPr="002B4525">
        <w:rPr>
          <w:rFonts w:ascii="GHEA Grapalat" w:hAnsi="GHEA Grapalat"/>
        </w:rPr>
        <w:tab/>
        <w:t>В случае если в течение десяти рабочих дней после представления в</w:t>
      </w:r>
      <w:r w:rsidRPr="002B4525">
        <w:rPr>
          <w:rFonts w:ascii="Courier New" w:hAnsi="Courier New" w:cs="Courier New"/>
          <w:lang w:val="en-US"/>
        </w:rPr>
        <w:t> </w:t>
      </w:r>
      <w:r w:rsidRPr="002B4525">
        <w:rPr>
          <w:rFonts w:ascii="GHEA Grapalat" w:hAnsi="GHEA Grapalat"/>
        </w:rPr>
        <w:t>Банк настоящего Соглашения и прилагаемого Требования по независящим от</w:t>
      </w:r>
      <w:r w:rsidRPr="002B4525">
        <w:rPr>
          <w:rFonts w:ascii="Courier New" w:hAnsi="Courier New" w:cs="Courier New"/>
          <w:lang w:val="en-US"/>
        </w:rPr>
        <w:t> </w:t>
      </w:r>
      <w:r w:rsidRPr="002B452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B4525">
        <w:rPr>
          <w:rFonts w:ascii="Courier New" w:hAnsi="Courier New" w:cs="Courier New"/>
          <w:lang w:val="en-US"/>
        </w:rPr>
        <w:t> </w:t>
      </w:r>
      <w:r w:rsidRPr="002B4525">
        <w:rPr>
          <w:rFonts w:ascii="GHEA Grapalat" w:hAnsi="GHEA Grapalat"/>
        </w:rPr>
        <w:t>неуплатой.</w:t>
      </w:r>
    </w:p>
    <w:p w14:paraId="6F1160CD" w14:textId="77777777" w:rsidR="002B4525" w:rsidRPr="002B4525" w:rsidRDefault="002B4525" w:rsidP="002B4525">
      <w:pPr>
        <w:widowControl w:val="0"/>
        <w:spacing w:after="160"/>
        <w:jc w:val="center"/>
        <w:rPr>
          <w:rFonts w:ascii="GHEA Grapalat" w:hAnsi="GHEA Grapalat" w:cs="GHEA Grapalat"/>
          <w:b/>
          <w:bCs/>
        </w:rPr>
      </w:pPr>
      <w:r w:rsidRPr="002B4525">
        <w:rPr>
          <w:rFonts w:ascii="GHEA Grapalat" w:hAnsi="GHEA Grapalat"/>
          <w:b/>
        </w:rPr>
        <w:t>2. Иные условия</w:t>
      </w:r>
    </w:p>
    <w:p w14:paraId="08BB86C5" w14:textId="77777777" w:rsidR="002B4525" w:rsidRPr="002B4525" w:rsidRDefault="002B4525" w:rsidP="002B4525">
      <w:pPr>
        <w:widowControl w:val="0"/>
        <w:tabs>
          <w:tab w:val="left" w:pos="1134"/>
        </w:tabs>
        <w:spacing w:after="160"/>
        <w:ind w:firstLine="567"/>
        <w:jc w:val="both"/>
        <w:rPr>
          <w:rFonts w:ascii="GHEA Grapalat" w:hAnsi="GHEA Grapalat"/>
          <w:lang w:val="hy-AM"/>
        </w:rPr>
      </w:pPr>
      <w:r w:rsidRPr="002B4525">
        <w:rPr>
          <w:rFonts w:ascii="GHEA Grapalat" w:hAnsi="GHEA Grapalat"/>
        </w:rPr>
        <w:t>2.1.</w:t>
      </w:r>
      <w:r w:rsidRPr="002B452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D2DF56E"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w:t>
      </w:r>
      <w:r w:rsidRPr="002B4525">
        <w:rPr>
          <w:rFonts w:ascii="GHEA Grapalat" w:hAnsi="GHEA Grapalat"/>
        </w:rPr>
        <w:tab/>
        <w:t xml:space="preserve">Представив настоящее Соглашение и прилагаемое Требование в Банк-плательщик: </w:t>
      </w:r>
    </w:p>
    <w:p w14:paraId="072D49D7"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2.2.1.</w:t>
      </w:r>
      <w:r w:rsidRPr="002B4525">
        <w:rPr>
          <w:rFonts w:ascii="GHEA Grapalat" w:hAnsi="GHEA Grapalat"/>
        </w:rPr>
        <w:tab/>
        <w:t>Заказчик подтверждает, что Компания допустила нарушение договорных обязательств, а</w:t>
      </w:r>
    </w:p>
    <w:p w14:paraId="6F767E84"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2.2.2.</w:t>
      </w:r>
      <w:r w:rsidRPr="002B452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FE07DBF" w14:textId="77777777" w:rsidR="002B4525" w:rsidRPr="002B4525" w:rsidRDefault="002B4525" w:rsidP="002B4525">
      <w:pPr>
        <w:widowControl w:val="0"/>
        <w:tabs>
          <w:tab w:val="left" w:pos="1134"/>
        </w:tabs>
        <w:spacing w:after="160"/>
        <w:ind w:firstLine="567"/>
        <w:jc w:val="both"/>
        <w:rPr>
          <w:rFonts w:ascii="GHEA Grapalat" w:hAnsi="GHEA Grapalat"/>
        </w:rPr>
      </w:pPr>
      <w:r w:rsidRPr="002B4525">
        <w:rPr>
          <w:rFonts w:ascii="GHEA Grapalat" w:hAnsi="GHEA Grapalat"/>
        </w:rPr>
        <w:t>2.3.</w:t>
      </w:r>
      <w:r w:rsidRPr="002B4525">
        <w:rPr>
          <w:rFonts w:ascii="GHEA Grapalat" w:hAnsi="GHEA Grapalat"/>
        </w:rPr>
        <w:tab/>
        <w:t xml:space="preserve">Споры, возникшие в связи с настоящим Соглашением, разрешаются </w:t>
      </w:r>
      <w:r w:rsidRPr="002B4525">
        <w:rPr>
          <w:rFonts w:ascii="GHEA Grapalat" w:hAnsi="GHEA Grapalat"/>
        </w:rPr>
        <w:lastRenderedPageBreak/>
        <w:t>путем переговоров. В случае недостижения согласия споры разрешаются в судебном порядке.</w:t>
      </w:r>
    </w:p>
    <w:p w14:paraId="5244E286" w14:textId="77777777" w:rsidR="002B4525" w:rsidRPr="002B4525" w:rsidRDefault="002B4525" w:rsidP="002B4525">
      <w:pPr>
        <w:widowControl w:val="0"/>
        <w:spacing w:after="160"/>
        <w:ind w:firstLine="567"/>
        <w:jc w:val="center"/>
        <w:rPr>
          <w:rFonts w:ascii="GHEA Grapalat" w:hAnsi="GHEA Grapalat"/>
          <w:b/>
        </w:rPr>
      </w:pPr>
      <w:r w:rsidRPr="002B4525">
        <w:rPr>
          <w:rFonts w:ascii="GHEA Grapalat" w:hAnsi="GHEA Grapalat"/>
          <w:b/>
        </w:rPr>
        <w:t>3. Адрес, банковские реквизиты Компании</w:t>
      </w:r>
    </w:p>
    <w:p w14:paraId="37B31C3A"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6D4EA5F9"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наименование компании</w:t>
      </w:r>
    </w:p>
    <w:p w14:paraId="7D42378A"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7059B386"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адрес компании</w:t>
      </w:r>
    </w:p>
    <w:p w14:paraId="3C490867"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58D42079"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наименование обслуживающего компанию банка</w:t>
      </w:r>
    </w:p>
    <w:p w14:paraId="5CEE9F9E"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496E4C2F"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номер банковского счета компании</w:t>
      </w:r>
    </w:p>
    <w:p w14:paraId="276D9479"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31E5A0ED"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учетный номер налогоплательщика компании</w:t>
      </w:r>
    </w:p>
    <w:p w14:paraId="515B7C10"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3DB35518"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имя, фамилия и подпись директора компании</w:t>
      </w:r>
    </w:p>
    <w:p w14:paraId="23D4470C" w14:textId="77777777" w:rsidR="002B4525" w:rsidRPr="002B4525" w:rsidRDefault="002B4525" w:rsidP="002B4525">
      <w:pPr>
        <w:widowControl w:val="0"/>
        <w:spacing w:after="160"/>
        <w:rPr>
          <w:rFonts w:ascii="GHEA Grapalat" w:hAnsi="GHEA Grapalat"/>
        </w:rPr>
      </w:pPr>
      <w:r w:rsidRPr="002B4525">
        <w:rPr>
          <w:rFonts w:ascii="GHEA Grapalat" w:hAnsi="GHEA Grapalat"/>
        </w:rPr>
        <w:t>День/месяц/год                                                                                    М. П.</w:t>
      </w:r>
    </w:p>
    <w:p w14:paraId="21B65C38" w14:textId="77777777" w:rsidR="002B4525" w:rsidRPr="002B4525" w:rsidRDefault="002B4525" w:rsidP="002B4525">
      <w:pPr>
        <w:widowControl w:val="0"/>
        <w:spacing w:after="160"/>
        <w:jc w:val="center"/>
        <w:rPr>
          <w:rFonts w:ascii="GHEA Grapalat" w:hAnsi="GHEA Grapalat" w:cs="Sylfaen"/>
        </w:rPr>
      </w:pPr>
    </w:p>
    <w:p w14:paraId="6BFCA768" w14:textId="77777777" w:rsidR="002B4525" w:rsidRPr="002B4525" w:rsidRDefault="002B4525" w:rsidP="002B4525">
      <w:pPr>
        <w:rPr>
          <w:rFonts w:ascii="GHEA Grapalat" w:hAnsi="GHEA Grapalat" w:cs="Sylfaen"/>
        </w:rPr>
      </w:pPr>
    </w:p>
    <w:p w14:paraId="56AF4388" w14:textId="77777777" w:rsidR="002B4525" w:rsidRPr="002B4525" w:rsidRDefault="002B4525" w:rsidP="002B452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B4525" w:rsidRPr="002B4525" w14:paraId="55C98EE3"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BE90E6" w14:textId="77777777" w:rsidR="002B4525" w:rsidRPr="002B4525" w:rsidRDefault="002B4525" w:rsidP="002B4525">
            <w:pPr>
              <w:widowControl w:val="0"/>
              <w:tabs>
                <w:tab w:val="left" w:pos="3402"/>
              </w:tabs>
              <w:spacing w:after="160"/>
              <w:ind w:left="360"/>
              <w:rPr>
                <w:rFonts w:ascii="GHEA Grapalat" w:hAnsi="GHEA Grapalat" w:cs="Sylfaen"/>
                <w:b/>
                <w:bCs/>
                <w:lang w:val="en-US"/>
              </w:rPr>
            </w:pPr>
            <w:r w:rsidRPr="002B4525">
              <w:rPr>
                <w:rFonts w:ascii="GHEA Grapalat" w:hAnsi="GHEA Grapalat"/>
                <w:b/>
                <w:lang w:val="en-US"/>
              </w:rPr>
              <w:lastRenderedPageBreak/>
              <w:t>1.</w:t>
            </w:r>
            <w:r w:rsidRPr="002B4525">
              <w:rPr>
                <w:rFonts w:ascii="GHEA Grapalat" w:hAnsi="GHEA Grapalat"/>
                <w:b/>
                <w:lang w:val="en-US"/>
              </w:rPr>
              <w:tab/>
            </w:r>
            <w:r w:rsidRPr="002B4525">
              <w:rPr>
                <w:rFonts w:ascii="GHEA Grapalat" w:hAnsi="GHEA Grapalat"/>
                <w:b/>
              </w:rPr>
              <w:t xml:space="preserve">ПЛАТЕЖНОЕ ТРЕБОВАНИЕ </w:t>
            </w:r>
            <w:r w:rsidRPr="002B4525">
              <w:rPr>
                <w:rFonts w:ascii="GHEA Grapalat" w:hAnsi="GHEA Grapalat"/>
                <w:b/>
                <w:lang w:val="en-US"/>
              </w:rPr>
              <w:t>*</w:t>
            </w:r>
          </w:p>
        </w:tc>
      </w:tr>
      <w:tr w:rsidR="002B4525" w:rsidRPr="002B4525" w14:paraId="0AB6AB2F"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7B714F" w14:textId="77777777" w:rsidR="002B4525" w:rsidRPr="002B4525" w:rsidRDefault="002B4525" w:rsidP="002B4525">
            <w:pPr>
              <w:widowControl w:val="0"/>
              <w:tabs>
                <w:tab w:val="left" w:pos="855"/>
              </w:tabs>
              <w:spacing w:after="160"/>
              <w:ind w:left="360"/>
              <w:rPr>
                <w:rFonts w:ascii="GHEA Grapalat" w:hAnsi="GHEA Grapalat" w:cs="Sylfaen"/>
              </w:rPr>
            </w:pPr>
            <w:r w:rsidRPr="002B4525">
              <w:rPr>
                <w:rFonts w:ascii="GHEA Grapalat" w:hAnsi="GHEA Grapalat"/>
              </w:rPr>
              <w:t>2.</w:t>
            </w:r>
            <w:r w:rsidRPr="002B4525">
              <w:rPr>
                <w:rFonts w:ascii="GHEA Grapalat" w:hAnsi="GHEA Grapalat"/>
              </w:rPr>
              <w:tab/>
              <w:t xml:space="preserve">Номер </w:t>
            </w:r>
          </w:p>
        </w:tc>
      </w:tr>
      <w:tr w:rsidR="002B4525" w:rsidRPr="002B4525" w14:paraId="3BD0E903" w14:textId="77777777" w:rsidTr="002B45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D1E87E" w14:textId="77777777" w:rsidR="002B4525" w:rsidRPr="002B4525" w:rsidRDefault="002B4525" w:rsidP="002B4525">
            <w:pPr>
              <w:widowControl w:val="0"/>
              <w:tabs>
                <w:tab w:val="left" w:pos="3390"/>
              </w:tabs>
              <w:spacing w:after="160"/>
              <w:ind w:left="322"/>
              <w:rPr>
                <w:rFonts w:ascii="GHEA Grapalat" w:hAnsi="GHEA Grapalat" w:cs="Sylfaen"/>
              </w:rPr>
            </w:pPr>
            <w:r w:rsidRPr="002B4525">
              <w:rPr>
                <w:rFonts w:ascii="GHEA Grapalat" w:hAnsi="GHEA Grapalat"/>
              </w:rPr>
              <w:t>3</w:t>
            </w:r>
            <w:r w:rsidRPr="002B4525">
              <w:rPr>
                <w:rFonts w:ascii="GHEA Grapalat" w:hAnsi="GHEA Grapalat"/>
              </w:rPr>
              <w:tab/>
              <w:t>Дата представления: "___" ___ 20___г.</w:t>
            </w:r>
          </w:p>
        </w:tc>
      </w:tr>
      <w:tr w:rsidR="002B4525" w:rsidRPr="002B4525" w14:paraId="741974F5" w14:textId="77777777" w:rsidTr="002B45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87FD9E"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4.</w:t>
            </w:r>
            <w:r w:rsidRPr="002B4525">
              <w:rPr>
                <w:rFonts w:ascii="GHEA Grapalat" w:hAnsi="GHEA Grapalat"/>
              </w:rPr>
              <w:tab/>
              <w:t>Наименование, или имя, фамилия плательщика (Компания:</w:t>
            </w:r>
          </w:p>
        </w:tc>
      </w:tr>
      <w:tr w:rsidR="002B4525" w:rsidRPr="002B4525" w14:paraId="5781C4F4"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A8BDB0"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5.</w:t>
            </w:r>
            <w:r w:rsidRPr="002B4525">
              <w:rPr>
                <w:rFonts w:ascii="GHEA Grapalat" w:hAnsi="GHEA Grapalat"/>
              </w:rPr>
              <w:tab/>
              <w:t>Обслуживающая плательщика Финансовая организация (банк):</w:t>
            </w:r>
          </w:p>
        </w:tc>
      </w:tr>
      <w:tr w:rsidR="002B4525" w:rsidRPr="002B4525" w14:paraId="133CE5A4"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6DB170"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6.</w:t>
            </w:r>
            <w:r w:rsidRPr="002B4525">
              <w:rPr>
                <w:rFonts w:ascii="GHEA Grapalat" w:hAnsi="GHEA Grapalat"/>
              </w:rPr>
              <w:tab/>
              <w:t>Номер счета плательщика:</w:t>
            </w:r>
          </w:p>
        </w:tc>
      </w:tr>
      <w:tr w:rsidR="002B4525" w:rsidRPr="002B4525" w14:paraId="69EDAF4D"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270CA"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7.</w:t>
            </w:r>
            <w:r w:rsidRPr="002B4525">
              <w:rPr>
                <w:rFonts w:ascii="GHEA Grapalat" w:hAnsi="GHEA Grapalat"/>
              </w:rPr>
              <w:tab/>
              <w:t>УНН плательщика:</w:t>
            </w:r>
          </w:p>
        </w:tc>
      </w:tr>
      <w:tr w:rsidR="002B4525" w:rsidRPr="002B4525" w14:paraId="4AE42034"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6B0678"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8.</w:t>
            </w:r>
            <w:r w:rsidRPr="002B4525">
              <w:rPr>
                <w:rFonts w:ascii="GHEA Grapalat" w:hAnsi="GHEA Grapalat"/>
              </w:rPr>
              <w:tab/>
              <w:t>НЗОУ плательщика:</w:t>
            </w:r>
          </w:p>
        </w:tc>
      </w:tr>
      <w:tr w:rsidR="002B4525" w:rsidRPr="002B4525" w14:paraId="1DD4080B"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B45956" w14:textId="7A28F47C"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265DA9">
              <w:rPr>
                <w:rFonts w:ascii="GHEA Grapalat" w:hAnsi="GHEA Grapalat"/>
                <w:b/>
              </w:rPr>
              <w:t xml:space="preserve"> Мэрия Еревана</w:t>
            </w:r>
          </w:p>
        </w:tc>
      </w:tr>
      <w:tr w:rsidR="002B4525" w:rsidRPr="002B4525" w14:paraId="007FD304"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4552A1" w14:textId="575DE4FB"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B4525" w:rsidRPr="002B4525" w14:paraId="1AACC967" w14:textId="77777777" w:rsidTr="002B45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CF02D7" w14:textId="7FEDD8CA"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2B4525" w:rsidRPr="002B4525" w14:paraId="19FE13D1"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B72472" w14:textId="1602AFD4" w:rsidR="002B4525" w:rsidRPr="002B4525" w:rsidRDefault="002B4525" w:rsidP="002B4525">
            <w:pPr>
              <w:widowControl w:val="0"/>
              <w:tabs>
                <w:tab w:val="left" w:pos="855"/>
              </w:tabs>
              <w:spacing w:after="160"/>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ОПЕРАТИВНОЕ УПРАВЛЕНИЕ МИНИСТЕРСТВА ФИНАНСОВ РА</w:t>
            </w:r>
          </w:p>
        </w:tc>
      </w:tr>
      <w:tr w:rsidR="002B4525" w:rsidRPr="002B4525" w14:paraId="2BF481BF"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4AE9B4" w14:textId="6A8AB9BE"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2B4525" w:rsidRPr="002B4525" w14:paraId="657E0A4F"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2250AE"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14.</w:t>
            </w:r>
            <w:r w:rsidRPr="002B4525">
              <w:rPr>
                <w:rFonts w:ascii="GHEA Grapalat" w:hAnsi="GHEA Grapalat"/>
              </w:rPr>
              <w:tab/>
              <w:t>Сумма (цифрами и прописью):</w:t>
            </w:r>
          </w:p>
        </w:tc>
      </w:tr>
      <w:tr w:rsidR="002B4525" w:rsidRPr="002B4525" w14:paraId="55F50BB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5E7681"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15.</w:t>
            </w:r>
            <w:r w:rsidRPr="002B45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B4525" w:rsidRPr="002B4525" w14:paraId="225509A0"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CFC8BF"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16.</w:t>
            </w:r>
            <w:r w:rsidRPr="002B4525">
              <w:rPr>
                <w:rFonts w:ascii="GHEA Grapalat" w:hAnsi="GHEA Grapalat"/>
              </w:rPr>
              <w:tab/>
              <w:t>Валюта (прописью и по коду):</w:t>
            </w:r>
          </w:p>
        </w:tc>
      </w:tr>
      <w:tr w:rsidR="002B4525" w:rsidRPr="002B4525" w14:paraId="5FD529D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5F087B"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17.</w:t>
            </w:r>
            <w:r w:rsidRPr="002B4525">
              <w:rPr>
                <w:rFonts w:ascii="GHEA Grapalat" w:hAnsi="GHEA Grapalat"/>
              </w:rPr>
              <w:tab/>
              <w:t>Цель сделки (уплаты): (для обеспечения исполнения договора)</w:t>
            </w:r>
          </w:p>
        </w:tc>
      </w:tr>
      <w:tr w:rsidR="002B4525" w:rsidRPr="002B4525" w14:paraId="7489C3D0" w14:textId="77777777" w:rsidTr="002B452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FB381DD" w14:textId="0AB4A68F"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18.</w:t>
            </w:r>
            <w:r w:rsidRPr="002B45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b/>
                <w:sz w:val="22"/>
                <w:szCs w:val="22"/>
              </w:rPr>
              <w:t xml:space="preserve"> ԵՔ-ԲՄԽԾՁԲ-</w:t>
            </w:r>
            <w:r w:rsidR="00C112AB">
              <w:rPr>
                <w:rFonts w:ascii="GHEA Grapalat" w:hAnsi="GHEA Grapalat"/>
                <w:b/>
                <w:sz w:val="22"/>
                <w:szCs w:val="22"/>
              </w:rPr>
              <w:t>26/11</w:t>
            </w:r>
          </w:p>
        </w:tc>
      </w:tr>
      <w:tr w:rsidR="002B4525" w:rsidRPr="002B4525" w14:paraId="39BBF655"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29FC2B"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19.</w:t>
            </w:r>
            <w:r w:rsidRPr="002B4525">
              <w:rPr>
                <w:rFonts w:ascii="GHEA Grapalat" w:hAnsi="GHEA Grapalat"/>
                <w:lang w:val="en-US"/>
              </w:rPr>
              <w:tab/>
            </w:r>
            <w:r w:rsidRPr="002B4525">
              <w:rPr>
                <w:rFonts w:ascii="GHEA Grapalat" w:hAnsi="GHEA Grapalat"/>
              </w:rPr>
              <w:t>Условия оплаты: &lt;акцептованный платеж&gt;</w:t>
            </w:r>
          </w:p>
        </w:tc>
      </w:tr>
      <w:tr w:rsidR="002B4525" w:rsidRPr="002B4525" w14:paraId="60BF4179"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E5E641" w14:textId="77777777" w:rsidR="002B4525" w:rsidRPr="002B4525" w:rsidRDefault="002B4525" w:rsidP="002B4525">
            <w:pPr>
              <w:widowControl w:val="0"/>
              <w:tabs>
                <w:tab w:val="left" w:pos="855"/>
              </w:tabs>
              <w:spacing w:after="160"/>
              <w:ind w:left="360"/>
              <w:rPr>
                <w:rFonts w:ascii="GHEA Grapalat" w:hAnsi="GHEA Grapalat"/>
                <w:lang w:val="en-US"/>
              </w:rPr>
            </w:pPr>
            <w:r w:rsidRPr="002B4525">
              <w:rPr>
                <w:rFonts w:ascii="GHEA Grapalat" w:hAnsi="GHEA Grapalat"/>
              </w:rPr>
              <w:t>20.</w:t>
            </w:r>
            <w:r w:rsidRPr="002B4525">
              <w:rPr>
                <w:rFonts w:ascii="GHEA Grapalat" w:hAnsi="GHEA Grapalat"/>
                <w:lang w:val="en-US"/>
              </w:rPr>
              <w:tab/>
            </w:r>
            <w:r w:rsidRPr="002B4525">
              <w:rPr>
                <w:rFonts w:ascii="GHEA Grapalat" w:hAnsi="GHEA Grapalat"/>
              </w:rPr>
              <w:t>Количество прилагаемых страниц: --- страниц</w:t>
            </w:r>
          </w:p>
        </w:tc>
      </w:tr>
      <w:tr w:rsidR="002B4525" w:rsidRPr="002B4525" w14:paraId="36F9494D"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243FB486" w14:textId="77777777" w:rsidR="002B4525" w:rsidRPr="002B4525" w:rsidRDefault="002B4525" w:rsidP="002B4525">
            <w:pPr>
              <w:widowControl w:val="0"/>
              <w:tabs>
                <w:tab w:val="left" w:pos="851"/>
              </w:tabs>
              <w:spacing w:after="160"/>
              <w:rPr>
                <w:rFonts w:ascii="GHEA Grapalat" w:hAnsi="GHEA Grapalat" w:cs="Sylfaen"/>
              </w:rPr>
            </w:pPr>
            <w:r w:rsidRPr="002B4525">
              <w:rPr>
                <w:rFonts w:ascii="GHEA Grapalat" w:hAnsi="GHEA Grapalat"/>
              </w:rPr>
              <w:t>22.а.</w:t>
            </w:r>
            <w:r w:rsidRPr="002B4525">
              <w:rPr>
                <w:rFonts w:ascii="GHEA Grapalat" w:hAnsi="GHEA Grapalat"/>
              </w:rPr>
              <w:tab/>
              <w:t>Подписи бенефициара</w:t>
            </w:r>
          </w:p>
          <w:p w14:paraId="3AFD2BEE" w14:textId="77777777" w:rsidR="002B4525" w:rsidRPr="002B4525" w:rsidRDefault="002B4525" w:rsidP="002B4525">
            <w:pPr>
              <w:widowControl w:val="0"/>
              <w:spacing w:after="160"/>
              <w:rPr>
                <w:rFonts w:ascii="GHEA Grapalat" w:hAnsi="GHEA Grapalat" w:cs="Sylfaen"/>
              </w:rPr>
            </w:pPr>
          </w:p>
          <w:p w14:paraId="1D8B2C98" w14:textId="77777777" w:rsidR="002B4525" w:rsidRPr="002B4525" w:rsidRDefault="002B4525" w:rsidP="002B4525">
            <w:pPr>
              <w:widowControl w:val="0"/>
              <w:spacing w:after="160"/>
              <w:jc w:val="right"/>
              <w:rPr>
                <w:rFonts w:ascii="GHEA Grapalat" w:hAnsi="GHEA Grapalat" w:cs="Tahoma"/>
              </w:rPr>
            </w:pPr>
            <w:r w:rsidRPr="002B4525">
              <w:rPr>
                <w:rFonts w:ascii="GHEA Grapalat" w:hAnsi="GHEA Grapalat"/>
              </w:rPr>
              <w:t>/____________________/</w:t>
            </w:r>
          </w:p>
          <w:p w14:paraId="7F3A829B" w14:textId="77777777" w:rsidR="002B4525" w:rsidRPr="002B4525" w:rsidRDefault="002B4525" w:rsidP="002B4525">
            <w:pPr>
              <w:widowControl w:val="0"/>
              <w:spacing w:after="160"/>
              <w:rPr>
                <w:rFonts w:ascii="GHEA Grapalat" w:hAnsi="GHEA Grapalat" w:cs="Sylfaen"/>
              </w:rPr>
            </w:pPr>
          </w:p>
          <w:p w14:paraId="02B167C7"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6AE6ED52" w14:textId="77777777" w:rsidR="002B4525" w:rsidRPr="002B4525" w:rsidRDefault="002B4525" w:rsidP="002B4525">
            <w:pPr>
              <w:widowControl w:val="0"/>
              <w:spacing w:after="160"/>
              <w:rPr>
                <w:rFonts w:ascii="GHEA Grapalat" w:hAnsi="GHEA Grapalat" w:cs="Sylfaen"/>
              </w:rPr>
            </w:pPr>
          </w:p>
          <w:p w14:paraId="382B4D31" w14:textId="77777777" w:rsidR="002B4525" w:rsidRPr="002B4525" w:rsidRDefault="002B4525" w:rsidP="002B4525">
            <w:pPr>
              <w:widowControl w:val="0"/>
              <w:tabs>
                <w:tab w:val="left" w:pos="4545"/>
              </w:tabs>
              <w:spacing w:after="160"/>
              <w:rPr>
                <w:rFonts w:ascii="GHEA Grapalat" w:hAnsi="GHEA Grapalat" w:cs="Sylfaen"/>
              </w:rPr>
            </w:pPr>
            <w:r w:rsidRPr="002B4525">
              <w:rPr>
                <w:rFonts w:ascii="GHEA Grapalat" w:hAnsi="GHEA Grapalat"/>
              </w:rPr>
              <w:t>22.б.</w:t>
            </w:r>
            <w:r w:rsidRPr="002B4525">
              <w:rPr>
                <w:rFonts w:ascii="GHEA Grapalat" w:hAnsi="GHEA Grapalat"/>
              </w:rPr>
              <w:tab/>
              <w:t>М. П.</w:t>
            </w:r>
          </w:p>
          <w:p w14:paraId="703D18A8" w14:textId="77777777" w:rsidR="002B4525" w:rsidRPr="002B4525" w:rsidRDefault="002B4525" w:rsidP="002B452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E7C649" w14:textId="77777777" w:rsidR="002B4525" w:rsidRPr="002B4525" w:rsidRDefault="002B4525" w:rsidP="002B4525">
            <w:pPr>
              <w:widowControl w:val="0"/>
              <w:tabs>
                <w:tab w:val="left" w:pos="905"/>
              </w:tabs>
              <w:spacing w:after="160"/>
              <w:rPr>
                <w:rFonts w:ascii="GHEA Grapalat" w:hAnsi="GHEA Grapalat" w:cs="Sylfaen"/>
              </w:rPr>
            </w:pPr>
            <w:r w:rsidRPr="002B4525">
              <w:rPr>
                <w:rFonts w:ascii="GHEA Grapalat" w:hAnsi="GHEA Grapalat"/>
              </w:rPr>
              <w:t>21.а.</w:t>
            </w:r>
            <w:r w:rsidRPr="002B4525">
              <w:rPr>
                <w:rFonts w:ascii="GHEA Grapalat" w:hAnsi="GHEA Grapalat"/>
              </w:rPr>
              <w:tab/>
            </w:r>
            <w:r w:rsidRPr="002B4525">
              <w:rPr>
                <w:rFonts w:ascii="Courier New" w:hAnsi="Courier New"/>
              </w:rPr>
              <w:t> </w:t>
            </w:r>
            <w:r w:rsidRPr="002B4525">
              <w:rPr>
                <w:rFonts w:ascii="GHEA Grapalat" w:hAnsi="GHEA Grapalat"/>
              </w:rPr>
              <w:t>Подписи плательщика:</w:t>
            </w:r>
          </w:p>
          <w:p w14:paraId="40AED608" w14:textId="77777777" w:rsidR="002B4525" w:rsidRPr="002B4525" w:rsidRDefault="002B4525" w:rsidP="002B4525">
            <w:pPr>
              <w:widowControl w:val="0"/>
              <w:spacing w:after="160"/>
              <w:rPr>
                <w:rFonts w:ascii="GHEA Grapalat" w:hAnsi="GHEA Grapalat" w:cs="Sylfaen"/>
              </w:rPr>
            </w:pPr>
          </w:p>
          <w:p w14:paraId="0E55BFF5"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0AB1E5AF" w14:textId="77777777" w:rsidR="002B4525" w:rsidRPr="002B4525" w:rsidRDefault="002B4525" w:rsidP="002B4525">
            <w:pPr>
              <w:widowControl w:val="0"/>
              <w:spacing w:after="160"/>
              <w:jc w:val="right"/>
              <w:rPr>
                <w:rFonts w:ascii="GHEA Grapalat" w:hAnsi="GHEA Grapalat" w:cs="Tahoma"/>
              </w:rPr>
            </w:pPr>
          </w:p>
          <w:p w14:paraId="65C52F95"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58BF4C22" w14:textId="77777777" w:rsidR="002B4525" w:rsidRPr="002B4525" w:rsidRDefault="002B4525" w:rsidP="002B4525">
            <w:pPr>
              <w:widowControl w:val="0"/>
              <w:spacing w:after="160"/>
              <w:rPr>
                <w:rFonts w:ascii="GHEA Grapalat" w:hAnsi="GHEA Grapalat" w:cs="Sylfaen"/>
              </w:rPr>
            </w:pPr>
          </w:p>
          <w:p w14:paraId="3DD8887F" w14:textId="77777777" w:rsidR="002B4525" w:rsidRPr="002B4525" w:rsidRDefault="002B4525" w:rsidP="002B4525">
            <w:pPr>
              <w:widowControl w:val="0"/>
              <w:tabs>
                <w:tab w:val="left" w:pos="4539"/>
              </w:tabs>
              <w:spacing w:after="160"/>
              <w:rPr>
                <w:rFonts w:ascii="GHEA Grapalat" w:hAnsi="GHEA Grapalat" w:cs="Sylfaen"/>
              </w:rPr>
            </w:pPr>
            <w:r w:rsidRPr="002B4525">
              <w:rPr>
                <w:rFonts w:ascii="GHEA Grapalat" w:hAnsi="GHEA Grapalat"/>
              </w:rPr>
              <w:t>21.б.</w:t>
            </w:r>
            <w:r w:rsidRPr="002B4525">
              <w:rPr>
                <w:rFonts w:ascii="GHEA Grapalat" w:hAnsi="GHEA Grapalat"/>
              </w:rPr>
              <w:tab/>
              <w:t>М. П.</w:t>
            </w:r>
          </w:p>
        </w:tc>
      </w:tr>
      <w:tr w:rsidR="002B4525" w:rsidRPr="002B4525" w14:paraId="69D09A0C" w14:textId="77777777" w:rsidTr="002B4525">
        <w:trPr>
          <w:trHeight w:val="2194"/>
        </w:trPr>
        <w:tc>
          <w:tcPr>
            <w:tcW w:w="5616" w:type="dxa"/>
            <w:tcBorders>
              <w:top w:val="single" w:sz="4" w:space="0" w:color="auto"/>
              <w:left w:val="single" w:sz="4" w:space="0" w:color="auto"/>
              <w:bottom w:val="nil"/>
              <w:right w:val="single" w:sz="4" w:space="0" w:color="auto"/>
            </w:tcBorders>
            <w:noWrap/>
            <w:vAlign w:val="bottom"/>
          </w:tcPr>
          <w:p w14:paraId="147DEEA9" w14:textId="77777777" w:rsidR="002B4525" w:rsidRPr="002B4525" w:rsidRDefault="002B4525" w:rsidP="002B4525">
            <w:pPr>
              <w:widowControl w:val="0"/>
              <w:spacing w:after="160"/>
              <w:rPr>
                <w:rFonts w:ascii="GHEA Grapalat" w:hAnsi="GHEA Grapalat" w:cs="Tahoma"/>
              </w:rPr>
            </w:pPr>
            <w:r w:rsidRPr="002B4525">
              <w:rPr>
                <w:rFonts w:ascii="GHEA Grapalat" w:hAnsi="GHEA Grapalat"/>
              </w:rPr>
              <w:lastRenderedPageBreak/>
              <w:t>24.а.</w:t>
            </w:r>
            <w:r w:rsidRPr="002B4525">
              <w:rPr>
                <w:rFonts w:ascii="GHEA Grapalat" w:hAnsi="GHEA Grapalat"/>
              </w:rPr>
              <w:tab/>
              <w:t xml:space="preserve"> Обслуживающая бенефициара финансовая организация </w:t>
            </w:r>
          </w:p>
          <w:p w14:paraId="3E397B26" w14:textId="77777777" w:rsidR="002B4525" w:rsidRPr="002B4525" w:rsidRDefault="002B4525" w:rsidP="002B4525">
            <w:pPr>
              <w:widowControl w:val="0"/>
              <w:spacing w:after="160"/>
              <w:rPr>
                <w:rFonts w:ascii="GHEA Grapalat" w:hAnsi="GHEA Grapalat"/>
              </w:rPr>
            </w:pPr>
          </w:p>
          <w:p w14:paraId="3E362BA9" w14:textId="77777777" w:rsidR="002B4525" w:rsidRPr="002B4525" w:rsidRDefault="002B4525" w:rsidP="002B4525">
            <w:pPr>
              <w:widowControl w:val="0"/>
              <w:jc w:val="right"/>
              <w:rPr>
                <w:rFonts w:ascii="GHEA Grapalat" w:hAnsi="GHEA Grapalat" w:cs="Tahoma"/>
              </w:rPr>
            </w:pPr>
            <w:r w:rsidRPr="002B4525">
              <w:rPr>
                <w:rFonts w:ascii="GHEA Grapalat" w:hAnsi="GHEA Grapalat"/>
              </w:rPr>
              <w:t>/____________________/</w:t>
            </w:r>
          </w:p>
          <w:p w14:paraId="3F35B77B" w14:textId="77777777" w:rsidR="002B4525" w:rsidRPr="002B4525" w:rsidRDefault="002B4525" w:rsidP="002B4525">
            <w:pPr>
              <w:widowControl w:val="0"/>
              <w:spacing w:after="160"/>
              <w:ind w:left="3828" w:right="13"/>
              <w:jc w:val="both"/>
              <w:rPr>
                <w:rFonts w:ascii="GHEA Grapalat" w:hAnsi="GHEA Grapalat" w:cs="Sylfaen"/>
                <w:vertAlign w:val="superscript"/>
              </w:rPr>
            </w:pPr>
            <w:r w:rsidRPr="002B4525">
              <w:rPr>
                <w:rFonts w:ascii="GHEA Grapalat" w:hAnsi="GHEA Grapalat"/>
                <w:vertAlign w:val="superscript"/>
              </w:rPr>
              <w:t>подпись/</w:t>
            </w:r>
          </w:p>
          <w:p w14:paraId="0ACCAF4C" w14:textId="77777777" w:rsidR="002B4525" w:rsidRPr="002B4525" w:rsidRDefault="002B4525" w:rsidP="002B4525">
            <w:pPr>
              <w:widowControl w:val="0"/>
              <w:spacing w:after="160"/>
              <w:rPr>
                <w:rFonts w:ascii="GHEA Grapalat" w:hAnsi="GHEA Grapalat" w:cs="Tahoma"/>
              </w:rPr>
            </w:pPr>
          </w:p>
          <w:p w14:paraId="696DA044" w14:textId="77777777" w:rsidR="002B4525" w:rsidRPr="002B4525" w:rsidRDefault="002B4525" w:rsidP="002B452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DAA509B" w14:textId="77777777" w:rsidR="002B4525" w:rsidRPr="002B4525" w:rsidRDefault="002B4525" w:rsidP="002B4525">
            <w:pPr>
              <w:widowControl w:val="0"/>
              <w:spacing w:after="160"/>
              <w:rPr>
                <w:rFonts w:ascii="GHEA Grapalat" w:hAnsi="GHEA Grapalat" w:cs="Tahoma"/>
              </w:rPr>
            </w:pPr>
            <w:r w:rsidRPr="002B4525">
              <w:rPr>
                <w:rFonts w:ascii="GHEA Grapalat" w:hAnsi="GHEA Grapalat"/>
              </w:rPr>
              <w:t>23.а.</w:t>
            </w:r>
            <w:r w:rsidRPr="002B4525">
              <w:rPr>
                <w:rFonts w:ascii="GHEA Grapalat" w:hAnsi="GHEA Grapalat"/>
              </w:rPr>
              <w:tab/>
              <w:t xml:space="preserve"> Обслуживающая плательщика финансовая организация </w:t>
            </w:r>
          </w:p>
          <w:p w14:paraId="79E32678" w14:textId="77777777" w:rsidR="002B4525" w:rsidRPr="002B4525" w:rsidRDefault="002B4525" w:rsidP="002B4525">
            <w:pPr>
              <w:widowControl w:val="0"/>
              <w:spacing w:after="160"/>
              <w:rPr>
                <w:rFonts w:ascii="GHEA Grapalat" w:hAnsi="GHEA Grapalat" w:cs="Tahoma"/>
              </w:rPr>
            </w:pPr>
          </w:p>
          <w:p w14:paraId="1A47B378" w14:textId="77777777" w:rsidR="002B4525" w:rsidRPr="002B4525" w:rsidRDefault="002B4525" w:rsidP="002B4525">
            <w:pPr>
              <w:widowControl w:val="0"/>
              <w:jc w:val="right"/>
              <w:rPr>
                <w:rFonts w:ascii="GHEA Grapalat" w:hAnsi="GHEA Grapalat" w:cs="Tahoma"/>
              </w:rPr>
            </w:pPr>
            <w:r w:rsidRPr="002B4525">
              <w:rPr>
                <w:rFonts w:ascii="GHEA Grapalat" w:hAnsi="GHEA Grapalat"/>
              </w:rPr>
              <w:t>/____________________/</w:t>
            </w:r>
          </w:p>
          <w:p w14:paraId="4BBCCF65" w14:textId="77777777" w:rsidR="002B4525" w:rsidRPr="002B4525" w:rsidRDefault="002B4525" w:rsidP="002B4525">
            <w:pPr>
              <w:widowControl w:val="0"/>
              <w:spacing w:after="160"/>
              <w:ind w:right="983"/>
              <w:jc w:val="right"/>
              <w:rPr>
                <w:rFonts w:ascii="GHEA Grapalat" w:hAnsi="GHEA Grapalat" w:cs="Sylfaen"/>
                <w:vertAlign w:val="superscript"/>
              </w:rPr>
            </w:pPr>
            <w:r w:rsidRPr="002B4525">
              <w:rPr>
                <w:rFonts w:ascii="GHEA Grapalat" w:hAnsi="GHEA Grapalat"/>
                <w:vertAlign w:val="superscript"/>
              </w:rPr>
              <w:t>/подпись/</w:t>
            </w:r>
          </w:p>
          <w:p w14:paraId="256D3680" w14:textId="77777777" w:rsidR="002B4525" w:rsidRPr="002B4525" w:rsidRDefault="002B4525" w:rsidP="002B4525">
            <w:pPr>
              <w:widowControl w:val="0"/>
              <w:spacing w:after="160"/>
              <w:rPr>
                <w:rFonts w:ascii="GHEA Grapalat" w:hAnsi="GHEA Grapalat" w:cs="Arial"/>
              </w:rPr>
            </w:pPr>
          </w:p>
        </w:tc>
      </w:tr>
      <w:tr w:rsidR="002B4525" w:rsidRPr="002B4525" w14:paraId="40E8E62F"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02B2BE7E" w14:textId="77777777" w:rsidR="002B4525" w:rsidRPr="002B4525" w:rsidRDefault="002B4525" w:rsidP="002B4525">
            <w:pPr>
              <w:widowControl w:val="0"/>
              <w:tabs>
                <w:tab w:val="left" w:pos="4678"/>
              </w:tabs>
              <w:spacing w:after="160"/>
              <w:rPr>
                <w:rFonts w:ascii="GHEA Grapalat" w:hAnsi="GHEA Grapalat" w:cs="Sylfaen"/>
              </w:rPr>
            </w:pPr>
            <w:r w:rsidRPr="002B4525">
              <w:rPr>
                <w:rFonts w:ascii="GHEA Grapalat" w:hAnsi="GHEA Grapalat"/>
              </w:rPr>
              <w:t>24.б.</w:t>
            </w:r>
            <w:r w:rsidRPr="002B4525">
              <w:rPr>
                <w:rFonts w:ascii="GHEA Grapalat" w:hAnsi="GHEA Grapalat"/>
              </w:rPr>
              <w:tab/>
              <w:t>М. П.</w:t>
            </w:r>
          </w:p>
          <w:p w14:paraId="1E428C1E" w14:textId="77777777" w:rsidR="002B4525" w:rsidRPr="002B4525" w:rsidRDefault="002B4525" w:rsidP="002B4525">
            <w:pPr>
              <w:widowControl w:val="0"/>
              <w:spacing w:after="160"/>
              <w:rPr>
                <w:rFonts w:ascii="GHEA Grapalat" w:hAnsi="GHEA Grapalat" w:cs="Sylfaen"/>
              </w:rPr>
            </w:pPr>
          </w:p>
          <w:p w14:paraId="7A06120B" w14:textId="77777777" w:rsidR="002B4525" w:rsidRPr="002B4525" w:rsidRDefault="002B4525" w:rsidP="002B4525">
            <w:pPr>
              <w:widowControl w:val="0"/>
              <w:spacing w:after="160"/>
              <w:ind w:right="155"/>
              <w:jc w:val="right"/>
              <w:rPr>
                <w:rFonts w:ascii="GHEA Grapalat" w:hAnsi="GHEA Grapalat" w:cs="Sylfaen"/>
                <w:lang w:val="en-US"/>
              </w:rPr>
            </w:pPr>
            <w:r w:rsidRPr="002B45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EF3B36" w14:textId="77777777" w:rsidR="002B4525" w:rsidRPr="002B4525" w:rsidRDefault="002B4525" w:rsidP="002B4525">
            <w:pPr>
              <w:widowControl w:val="0"/>
              <w:tabs>
                <w:tab w:val="left" w:pos="4554"/>
              </w:tabs>
              <w:spacing w:after="160"/>
              <w:rPr>
                <w:rFonts w:ascii="GHEA Grapalat" w:hAnsi="GHEA Grapalat" w:cs="Sylfaen"/>
              </w:rPr>
            </w:pPr>
            <w:r w:rsidRPr="002B4525">
              <w:rPr>
                <w:rFonts w:ascii="GHEA Grapalat" w:hAnsi="GHEA Grapalat"/>
              </w:rPr>
              <w:t>23.б.</w:t>
            </w:r>
            <w:r w:rsidRPr="002B4525">
              <w:rPr>
                <w:rFonts w:ascii="GHEA Grapalat" w:hAnsi="GHEA Grapalat"/>
              </w:rPr>
              <w:tab/>
              <w:t>М. П.</w:t>
            </w:r>
          </w:p>
          <w:p w14:paraId="55BF7356" w14:textId="77777777" w:rsidR="002B4525" w:rsidRPr="002B4525" w:rsidRDefault="002B4525" w:rsidP="002B4525">
            <w:pPr>
              <w:widowControl w:val="0"/>
              <w:spacing w:after="160"/>
              <w:rPr>
                <w:rFonts w:ascii="GHEA Grapalat" w:hAnsi="GHEA Grapalat"/>
              </w:rPr>
            </w:pPr>
          </w:p>
          <w:p w14:paraId="2CB89996"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23.в Дата исполнения: "___" ___ 20___г.</w:t>
            </w:r>
          </w:p>
        </w:tc>
      </w:tr>
    </w:tbl>
    <w:p w14:paraId="41D378FC" w14:textId="77777777" w:rsidR="002B4525" w:rsidRPr="002B4525" w:rsidRDefault="002B4525" w:rsidP="002B4525">
      <w:pPr>
        <w:widowControl w:val="0"/>
        <w:spacing w:after="160"/>
        <w:jc w:val="center"/>
        <w:rPr>
          <w:rFonts w:ascii="GHEA Grapalat" w:hAnsi="GHEA Grapalat" w:cs="Sylfaen"/>
        </w:rPr>
      </w:pPr>
    </w:p>
    <w:p w14:paraId="68D52234" w14:textId="77777777" w:rsidR="002B4525" w:rsidRPr="002B4525" w:rsidRDefault="002B4525" w:rsidP="002B4525">
      <w:pPr>
        <w:rPr>
          <w:rFonts w:ascii="GHEA Grapalat" w:hAnsi="GHEA Grapalat" w:cs="Sylfaen"/>
        </w:rPr>
      </w:pPr>
    </w:p>
    <w:p w14:paraId="538E09BE" w14:textId="77777777" w:rsidR="002B4525" w:rsidRPr="002B4525" w:rsidRDefault="002B4525" w:rsidP="002B4525">
      <w:pPr>
        <w:rPr>
          <w:rFonts w:ascii="GHEA Grapalat" w:hAnsi="GHEA Grapalat" w:cs="Sylfaen"/>
          <w:lang w:val="hy-AM"/>
        </w:rPr>
      </w:pPr>
    </w:p>
    <w:p w14:paraId="0B18AA99" w14:textId="77777777" w:rsidR="002B4525" w:rsidRPr="002B4525" w:rsidRDefault="002B4525" w:rsidP="002B4525">
      <w:pPr>
        <w:rPr>
          <w:rFonts w:ascii="GHEA Grapalat" w:hAnsi="GHEA Grapalat" w:cs="Sylfaen"/>
          <w:lang w:val="hy-AM"/>
        </w:rPr>
      </w:pPr>
    </w:p>
    <w:p w14:paraId="4C556AA0" w14:textId="77777777" w:rsidR="002B4525" w:rsidRPr="002B4525" w:rsidRDefault="002B4525" w:rsidP="002B4525">
      <w:pPr>
        <w:rPr>
          <w:rFonts w:ascii="GHEA Grapalat" w:hAnsi="GHEA Grapalat" w:cs="Sylfaen"/>
          <w:lang w:val="hy-AM"/>
        </w:rPr>
      </w:pPr>
    </w:p>
    <w:p w14:paraId="03E85B10" w14:textId="77777777" w:rsidR="002B4525" w:rsidRPr="002B4525" w:rsidRDefault="002B4525" w:rsidP="002B4525">
      <w:pPr>
        <w:rPr>
          <w:rFonts w:ascii="GHEA Grapalat" w:hAnsi="GHEA Grapalat" w:cs="Sylfaen"/>
          <w:lang w:val="hy-AM"/>
        </w:rPr>
      </w:pPr>
    </w:p>
    <w:p w14:paraId="03FA2D9D" w14:textId="77777777" w:rsidR="002B4525" w:rsidRPr="002B4525" w:rsidRDefault="002B4525" w:rsidP="002B4525">
      <w:pPr>
        <w:rPr>
          <w:rFonts w:ascii="GHEA Grapalat" w:hAnsi="GHEA Grapalat" w:cs="Sylfaen"/>
          <w:lang w:val="hy-AM"/>
        </w:rPr>
      </w:pPr>
    </w:p>
    <w:p w14:paraId="2FB48760" w14:textId="77777777" w:rsidR="002B4525" w:rsidRPr="002B4525" w:rsidRDefault="002B4525" w:rsidP="002B4525">
      <w:pPr>
        <w:rPr>
          <w:rFonts w:ascii="GHEA Grapalat" w:hAnsi="GHEA Grapalat" w:cs="Sylfaen"/>
          <w:lang w:val="hy-AM"/>
        </w:rPr>
      </w:pPr>
    </w:p>
    <w:p w14:paraId="3BBA2F37" w14:textId="77777777" w:rsidR="002B4525" w:rsidRPr="002B4525" w:rsidRDefault="002B4525" w:rsidP="002B4525">
      <w:pPr>
        <w:rPr>
          <w:rFonts w:ascii="GHEA Grapalat" w:hAnsi="GHEA Grapalat" w:cs="Sylfaen"/>
          <w:lang w:val="hy-AM"/>
        </w:rPr>
      </w:pPr>
    </w:p>
    <w:p w14:paraId="70B21370" w14:textId="77777777" w:rsidR="002B4525" w:rsidRPr="002B4525" w:rsidRDefault="002B4525" w:rsidP="002B4525">
      <w:pPr>
        <w:rPr>
          <w:rFonts w:ascii="GHEA Grapalat" w:hAnsi="GHEA Grapalat" w:cs="Sylfaen"/>
          <w:lang w:val="hy-AM"/>
        </w:rPr>
      </w:pPr>
    </w:p>
    <w:p w14:paraId="7AA0B44F" w14:textId="77777777" w:rsidR="002B4525" w:rsidRPr="002B4525" w:rsidRDefault="002B4525" w:rsidP="002B4525">
      <w:pPr>
        <w:rPr>
          <w:rFonts w:ascii="GHEA Grapalat" w:hAnsi="GHEA Grapalat" w:cs="Sylfaen"/>
          <w:lang w:val="hy-AM"/>
        </w:rPr>
      </w:pPr>
    </w:p>
    <w:p w14:paraId="02322806" w14:textId="77777777" w:rsidR="002B4525" w:rsidRPr="002B4525" w:rsidRDefault="002B4525" w:rsidP="002B4525">
      <w:pPr>
        <w:rPr>
          <w:rFonts w:ascii="GHEA Grapalat" w:hAnsi="GHEA Grapalat" w:cs="Sylfaen"/>
          <w:lang w:val="hy-AM"/>
        </w:rPr>
      </w:pPr>
    </w:p>
    <w:p w14:paraId="59362241" w14:textId="77777777" w:rsidR="002B4525" w:rsidRPr="002B4525" w:rsidRDefault="002B4525" w:rsidP="002B4525">
      <w:pPr>
        <w:rPr>
          <w:rFonts w:ascii="GHEA Grapalat" w:hAnsi="GHEA Grapalat" w:cs="Sylfaen"/>
        </w:rPr>
      </w:pPr>
      <w:r w:rsidRPr="002B4525">
        <w:rPr>
          <w:rFonts w:ascii="GHEA Grapalat" w:hAnsi="GHEA Grapalat" w:cs="Sylfaen"/>
        </w:rPr>
        <w:t xml:space="preserve">*  </w:t>
      </w:r>
      <w:r w:rsidRPr="002B45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CCCFAAD" w14:textId="77777777" w:rsidR="002B4525" w:rsidRPr="002B4525" w:rsidRDefault="002B4525" w:rsidP="002B4525">
      <w:pPr>
        <w:rPr>
          <w:rFonts w:ascii="GHEA Grapalat" w:hAnsi="GHEA Grapalat" w:cs="Sylfaen"/>
        </w:rPr>
      </w:pPr>
      <w:r w:rsidRPr="002B4525">
        <w:rPr>
          <w:rFonts w:ascii="GHEA Grapalat" w:hAnsi="GHEA Grapalat" w:cs="Sylfaen"/>
        </w:rPr>
        <w:br w:type="page"/>
      </w:r>
    </w:p>
    <w:p w14:paraId="2EB967E9" w14:textId="77777777" w:rsidR="002B4525" w:rsidRPr="002B4525" w:rsidRDefault="002B4525" w:rsidP="002B4525">
      <w:pPr>
        <w:widowControl w:val="0"/>
        <w:spacing w:after="160"/>
        <w:ind w:left="567" w:right="565"/>
        <w:jc w:val="center"/>
        <w:rPr>
          <w:rFonts w:ascii="GHEA Grapalat" w:hAnsi="GHEA Grapalat"/>
          <w:b/>
        </w:rPr>
      </w:pPr>
      <w:r w:rsidRPr="002B4525">
        <w:rPr>
          <w:rFonts w:ascii="GHEA Grapalat" w:hAnsi="GHEA Grapalat"/>
          <w:b/>
        </w:rPr>
        <w:lastRenderedPageBreak/>
        <w:t xml:space="preserve">Обязательные реквизиты платежного требования </w:t>
      </w:r>
      <w:r w:rsidRPr="002B45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B4525" w:rsidRPr="002B4525" w14:paraId="562BD85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D41DC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988183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516C309"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Наличие указанного поля/</w:t>
            </w:r>
          </w:p>
          <w:p w14:paraId="0545193F"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6E64BCB"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 xml:space="preserve">Требование о заполнении реквизита </w:t>
            </w:r>
          </w:p>
          <w:p w14:paraId="0BF696A5"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0DFE0100"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Сторона,</w:t>
            </w:r>
          </w:p>
          <w:p w14:paraId="6479144C"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 xml:space="preserve">заполняющая реквизит </w:t>
            </w:r>
          </w:p>
          <w:p w14:paraId="140C8366"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бенефициар или плательщик</w:t>
            </w:r>
          </w:p>
          <w:p w14:paraId="3F19A716"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(в связи с процессом закупки)</w:t>
            </w:r>
          </w:p>
        </w:tc>
      </w:tr>
      <w:tr w:rsidR="002B4525" w:rsidRPr="002B4525" w14:paraId="01D7DCB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16C01E"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2D5222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58D0C1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F16805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0D4742BC"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5</w:t>
            </w:r>
          </w:p>
        </w:tc>
      </w:tr>
      <w:tr w:rsidR="002B4525" w:rsidRPr="002B4525" w14:paraId="5B63A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3A6D8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989D91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48597B6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DF0B0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6B7271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 документе заранее заполнено "Платежное требование"</w:t>
            </w:r>
          </w:p>
        </w:tc>
      </w:tr>
      <w:tr w:rsidR="002B4525" w:rsidRPr="002B4525" w14:paraId="7F6DA20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1EC2E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F290856"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431D0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117DA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0F564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бенефициаром при представлении платежного требования в банк плательщика</w:t>
            </w:r>
          </w:p>
        </w:tc>
      </w:tr>
      <w:tr w:rsidR="002B4525" w:rsidRPr="002B4525" w14:paraId="6A618F0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ECF3D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3C52E269"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52C49A2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BADD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729678C" w14:textId="77777777" w:rsidR="002B4525" w:rsidRPr="002B4525"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A76608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B4525" w:rsidRPr="002B4525" w14:paraId="7956E75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B9E38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55A8AE8"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D8FD07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3CDAB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46A0746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49D807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EC8D42F"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F4F93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08ED3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81796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1C1CA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E83BBC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00649E48"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80DC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A27FA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072C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3BD76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20C331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5B80A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73073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18E86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999873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E6687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4231E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6981969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B7A8AE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207A4E8E"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740D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4DE2E0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A987A7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9E07D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07A04F5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в установленных нормативными правовыми актами </w:t>
            </w:r>
            <w:r w:rsidRPr="002B452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2C10EDA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заполняется плательщиком</w:t>
            </w:r>
          </w:p>
        </w:tc>
      </w:tr>
      <w:tr w:rsidR="002B4525" w:rsidRPr="002B4525" w14:paraId="08BCBF00"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244F1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EFBE7D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0FA414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A72BB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1744ED0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A465F2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7A63228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F80B1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5CE2BA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6D654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D35D2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03A9DE3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6BEA23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w:t>
            </w:r>
          </w:p>
        </w:tc>
      </w:tr>
      <w:tr w:rsidR="002B4525" w:rsidRPr="002B4525" w14:paraId="6B074E6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3168F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A95B62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7A0D3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15A24B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A40491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F41D14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77EC965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8116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579F53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66008E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42E07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9AAC8F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171304F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50E6B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CB0DE2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847D49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B45F5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50BA009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AB684D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0889904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B2884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0F22814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39C756B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F5597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01A0C84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102F7AE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плательщиком </w:t>
            </w:r>
          </w:p>
        </w:tc>
      </w:tr>
      <w:tr w:rsidR="002B4525" w:rsidRPr="002B4525" w14:paraId="595499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7011C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665C5D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9626A3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F923B5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47FAD83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D44F41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 и не применяется)</w:t>
            </w:r>
          </w:p>
        </w:tc>
      </w:tr>
      <w:tr w:rsidR="002B4525" w:rsidRPr="002B4525" w14:paraId="42983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D351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30AE1F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438A969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BF25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E0D62E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387E44B"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96FB7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323A60D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4A1288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9CFE3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62D153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0641AC9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4DD36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47B4258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6510A9B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4B02F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17BD3D0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2B452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1DC29F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заполняется бенефициаром</w:t>
            </w:r>
          </w:p>
        </w:tc>
      </w:tr>
      <w:tr w:rsidR="002B4525" w:rsidRPr="002B4525" w14:paraId="7FEBBB0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86CC8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60852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07E0C83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6CBB11" w14:textId="77777777" w:rsidR="002B4525" w:rsidRPr="002B4525" w:rsidRDefault="002B4525" w:rsidP="002B4525">
            <w:pPr>
              <w:widowControl w:val="0"/>
              <w:spacing w:after="120"/>
              <w:jc w:val="center"/>
              <w:rPr>
                <w:rFonts w:ascii="GHEA Grapalat" w:hAnsi="GHEA Grapalat" w:cs="Sylfaen"/>
                <w:sz w:val="18"/>
                <w:szCs w:val="18"/>
              </w:rPr>
            </w:pPr>
            <w:r w:rsidRPr="002B4525">
              <w:rPr>
                <w:rFonts w:ascii="GHEA Grapalat" w:hAnsi="GHEA Grapalat"/>
                <w:sz w:val="18"/>
                <w:szCs w:val="18"/>
              </w:rPr>
              <w:t xml:space="preserve">обязательно </w:t>
            </w:r>
          </w:p>
          <w:p w14:paraId="47516F04" w14:textId="77777777" w:rsidR="002B4525" w:rsidRPr="002B4525" w:rsidRDefault="002B4525" w:rsidP="002B4525">
            <w:pPr>
              <w:widowControl w:val="0"/>
              <w:spacing w:after="120"/>
              <w:jc w:val="center"/>
              <w:rPr>
                <w:rFonts w:ascii="GHEA Grapalat" w:hAnsi="GHEA Grapalat" w:cs="Sylfaen"/>
                <w:sz w:val="18"/>
                <w:szCs w:val="18"/>
              </w:rPr>
            </w:pPr>
            <w:r w:rsidRPr="002B4525">
              <w:rPr>
                <w:rFonts w:ascii="GHEA Grapalat" w:hAnsi="GHEA Grapalat"/>
                <w:sz w:val="18"/>
                <w:szCs w:val="18"/>
              </w:rPr>
              <w:t xml:space="preserve">заполняются слова "акцептованный платеж", </w:t>
            </w:r>
          </w:p>
          <w:p w14:paraId="1A1CBF4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5BE1C91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заранее заполняется бенефициаром </w:t>
            </w:r>
          </w:p>
        </w:tc>
      </w:tr>
      <w:tr w:rsidR="002B4525" w:rsidRPr="002B4525" w14:paraId="4D83823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3400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D6B4A6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811CAF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A49AD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ED4B83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AB0F5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A78207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бенефициаром</w:t>
            </w:r>
          </w:p>
        </w:tc>
      </w:tr>
      <w:tr w:rsidR="002B4525" w:rsidRPr="002B4525" w14:paraId="6C584B9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26C51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6F6469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A3D061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1F87F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5EB08A1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5AF63E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подписывается плательщиком или </w:t>
            </w:r>
          </w:p>
          <w:p w14:paraId="2497BD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проставляется электронная подпись плательщика</w:t>
            </w:r>
          </w:p>
        </w:tc>
      </w:tr>
      <w:tr w:rsidR="002B4525" w:rsidRPr="002B4525" w14:paraId="1CC752D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9BB7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1778F68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6968B6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E0F7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2154DC9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наличии печати, когда плательщик представляет Требование в бумажной форме</w:t>
            </w:r>
          </w:p>
          <w:p w14:paraId="4F9E7C51" w14:textId="77777777" w:rsidR="002B4525" w:rsidRPr="002B4525"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E1420D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скрепляется печатью плательщика </w:t>
            </w:r>
          </w:p>
          <w:p w14:paraId="353DBEA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представлении в бумажной форме</w:t>
            </w:r>
          </w:p>
        </w:tc>
      </w:tr>
      <w:tr w:rsidR="002B4525" w:rsidRPr="002B4525" w14:paraId="77DD1DE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C139C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00D33C7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2CC7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BA08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12BABE3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212086B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подписывается бенефициаром</w:t>
            </w:r>
          </w:p>
        </w:tc>
      </w:tr>
      <w:tr w:rsidR="002B4525" w:rsidRPr="002B4525" w14:paraId="3188D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117A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8867CA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68D1A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40F73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6158241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0D6D418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 xml:space="preserve">скрепляется печатью </w:t>
            </w:r>
            <w:r w:rsidRPr="002B4525">
              <w:rPr>
                <w:rFonts w:ascii="GHEA Grapalat" w:hAnsi="GHEA Grapalat"/>
                <w:sz w:val="18"/>
                <w:szCs w:val="18"/>
              </w:rPr>
              <w:lastRenderedPageBreak/>
              <w:t xml:space="preserve">бенефициара </w:t>
            </w:r>
          </w:p>
          <w:p w14:paraId="337884B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представлении в банк в бумажной форме</w:t>
            </w:r>
          </w:p>
        </w:tc>
      </w:tr>
      <w:tr w:rsidR="002B4525" w:rsidRPr="002B4525" w14:paraId="4D204EA6"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C109A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509BDF9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6DDD69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7D0DF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38D39F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F5508F"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28D725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7601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93125D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D8489E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AA7D7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79C1A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A7854"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3FA8BB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CF2A0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068C707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4C34CD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6886A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3C01F89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AA05AE"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2A07D702"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36AE6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17CD8B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6C639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349DE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6D9958F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F5E2BA"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4F42586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D02E9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298EA1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F586E6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8F882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36654B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D04EA"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3A2C1E95"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4647A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0636A7A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CAAC6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44B31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3998A60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25EE1A" w14:textId="77777777" w:rsidR="002B4525" w:rsidRPr="002B4525" w:rsidRDefault="002B4525" w:rsidP="002B4525">
            <w:pPr>
              <w:widowControl w:val="0"/>
              <w:spacing w:after="120"/>
              <w:jc w:val="center"/>
              <w:rPr>
                <w:rFonts w:ascii="GHEA Grapalat" w:hAnsi="GHEA Grapalat"/>
                <w:sz w:val="18"/>
                <w:szCs w:val="18"/>
              </w:rPr>
            </w:pPr>
          </w:p>
        </w:tc>
      </w:tr>
    </w:tbl>
    <w:p w14:paraId="4F19C904" w14:textId="77777777" w:rsidR="002B4525" w:rsidRDefault="002B4525" w:rsidP="00D54B46">
      <w:pPr>
        <w:jc w:val="right"/>
        <w:rPr>
          <w:rFonts w:ascii="GHEA Grapalat" w:hAnsi="GHEA Grapalat"/>
          <w:b/>
        </w:rPr>
      </w:pPr>
      <w:r w:rsidRPr="00AD29CE">
        <w:rPr>
          <w:rFonts w:ascii="GHEA Grapalat" w:hAnsi="GHEA Grapalat"/>
          <w:b/>
        </w:rPr>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2937A9FA"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ԵՔ-ԲՄԽԾՁԲ-</w:t>
      </w:r>
      <w:r w:rsidR="00C112AB">
        <w:rPr>
          <w:rFonts w:ascii="GHEA Grapalat" w:hAnsi="GHEA Grapalat"/>
          <w:b/>
          <w:sz w:val="24"/>
          <w:szCs w:val="24"/>
        </w:rPr>
        <w:t>26/11</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4B1516EC"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FC58D4">
        <w:rPr>
          <w:rFonts w:ascii="GHEA Grapalat" w:hAnsi="GHEA Grapalat"/>
          <w:lang w:val="hy-AM"/>
        </w:rPr>
        <w:t>15</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458BB7A3"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FC58D4">
        <w:rPr>
          <w:rFonts w:ascii="GHEA Grapalat" w:hAnsi="GHEA Grapalat"/>
          <w:b/>
          <w:bCs/>
          <w:lang w:val="hy-AM"/>
        </w:rPr>
        <w:t>3</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AB25639"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 xml:space="preserve">0.18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C58D4" w:rsidRPr="00333CBB" w14:paraId="05028DA2" w14:textId="77777777" w:rsidTr="002C6B9E">
        <w:tc>
          <w:tcPr>
            <w:tcW w:w="2631" w:type="dxa"/>
          </w:tcPr>
          <w:p w14:paraId="3F71B06D" w14:textId="41E70A4D" w:rsidR="00FC58D4" w:rsidRDefault="00FC58D4"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4</w:t>
            </w:r>
          </w:p>
        </w:tc>
        <w:tc>
          <w:tcPr>
            <w:tcW w:w="2631" w:type="dxa"/>
          </w:tcPr>
          <w:p w14:paraId="078A09A3" w14:textId="4326D563" w:rsidR="00FC58D4" w:rsidRPr="00B31440" w:rsidRDefault="00B31440" w:rsidP="00B31440">
            <w:pPr>
              <w:pStyle w:val="NormalWeb"/>
              <w:spacing w:line="360" w:lineRule="auto"/>
              <w:jc w:val="center"/>
              <w:rPr>
                <w:rFonts w:ascii="GHEA Grapalat" w:hAnsi="GHEA Grapalat"/>
                <w:i/>
                <w:sz w:val="16"/>
              </w:rPr>
            </w:pPr>
            <w:r w:rsidRPr="00B31440">
              <w:rPr>
                <w:rFonts w:ascii="GHEA Grapalat" w:hAnsi="GHEA Grapalat"/>
                <w:i/>
                <w:sz w:val="16"/>
              </w:rPr>
              <w:t>Несоблюдение условий договора на выполняемые работы, строительных норм и правил.</w:t>
            </w:r>
          </w:p>
        </w:tc>
        <w:tc>
          <w:tcPr>
            <w:tcW w:w="2632" w:type="dxa"/>
          </w:tcPr>
          <w:p w14:paraId="55A062FE" w14:textId="7854C43D" w:rsidR="00FC58D4" w:rsidRPr="00193C10" w:rsidRDefault="00B31440"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C58D4" w:rsidRPr="00333CBB" w14:paraId="3283DECB" w14:textId="77777777" w:rsidTr="002C6B9E">
        <w:tc>
          <w:tcPr>
            <w:tcW w:w="2631" w:type="dxa"/>
          </w:tcPr>
          <w:p w14:paraId="42D86728" w14:textId="57830BF4" w:rsidR="00FC58D4" w:rsidRDefault="00FC58D4"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5</w:t>
            </w:r>
          </w:p>
        </w:tc>
        <w:tc>
          <w:tcPr>
            <w:tcW w:w="2631" w:type="dxa"/>
          </w:tcPr>
          <w:p w14:paraId="02FA3E5B" w14:textId="28DB3196" w:rsidR="00FC58D4" w:rsidRPr="007C14D9" w:rsidRDefault="00B31440" w:rsidP="00B31440">
            <w:pPr>
              <w:pStyle w:val="NormalWeb"/>
              <w:spacing w:line="360" w:lineRule="auto"/>
              <w:jc w:val="center"/>
              <w:rPr>
                <w:rFonts w:ascii="GHEA Grapalat" w:hAnsi="GHEA Grapalat"/>
                <w:i/>
                <w:sz w:val="16"/>
              </w:rPr>
            </w:pPr>
            <w:r w:rsidRPr="00B31440">
              <w:rPr>
                <w:rFonts w:ascii="GHEA Grapalat" w:hAnsi="GHEA Grapalat"/>
                <w:i/>
                <w:sz w:val="16"/>
              </w:rPr>
              <w:t>Несоблюдение требований по проверке и контролю качества материалов и хода строительных работ, а также несоответствие техническим условиям и другим договорным документам.</w:t>
            </w:r>
          </w:p>
        </w:tc>
        <w:tc>
          <w:tcPr>
            <w:tcW w:w="2632" w:type="dxa"/>
          </w:tcPr>
          <w:p w14:paraId="5536CDD9" w14:textId="66F95E6E" w:rsidR="00FC58D4" w:rsidRPr="00193C10" w:rsidRDefault="00B31440"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C58D4" w:rsidRPr="00333CBB" w14:paraId="7D7D104B" w14:textId="77777777" w:rsidTr="002C6B9E">
        <w:tc>
          <w:tcPr>
            <w:tcW w:w="2631" w:type="dxa"/>
          </w:tcPr>
          <w:p w14:paraId="4E74AD4F" w14:textId="596E83A1" w:rsidR="00FC58D4" w:rsidRDefault="00FC58D4"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6</w:t>
            </w:r>
          </w:p>
        </w:tc>
        <w:tc>
          <w:tcPr>
            <w:tcW w:w="2631" w:type="dxa"/>
          </w:tcPr>
          <w:p w14:paraId="6D29A0D7" w14:textId="70A3C53A" w:rsidR="00FC58D4" w:rsidRPr="007C14D9" w:rsidRDefault="00B31440" w:rsidP="00B31440">
            <w:pPr>
              <w:pStyle w:val="NormalWeb"/>
              <w:spacing w:line="360" w:lineRule="auto"/>
              <w:jc w:val="center"/>
              <w:rPr>
                <w:rFonts w:ascii="GHEA Grapalat" w:hAnsi="GHEA Grapalat"/>
                <w:i/>
                <w:sz w:val="16"/>
              </w:rPr>
            </w:pPr>
            <w:r w:rsidRPr="00B31440">
              <w:rPr>
                <w:rFonts w:ascii="GHEA Grapalat" w:hAnsi="GHEA Grapalat"/>
                <w:i/>
                <w:sz w:val="16"/>
              </w:rPr>
              <w:t>Несоблюдение графика, указанного в контракте, в части мониторинга и оценки процесса строительства.</w:t>
            </w:r>
          </w:p>
        </w:tc>
        <w:tc>
          <w:tcPr>
            <w:tcW w:w="2632" w:type="dxa"/>
          </w:tcPr>
          <w:p w14:paraId="710C3C95" w14:textId="07A88EFC" w:rsidR="00FC58D4" w:rsidRPr="00193C10" w:rsidRDefault="00B31440"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FC58D4" w:rsidRPr="00B31440" w14:paraId="33E4B494" w14:textId="77777777" w:rsidTr="002C6B9E">
        <w:tc>
          <w:tcPr>
            <w:tcW w:w="2631" w:type="dxa"/>
          </w:tcPr>
          <w:p w14:paraId="0E1444A4" w14:textId="67F05739" w:rsidR="00FC58D4" w:rsidRDefault="00FC58D4"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lastRenderedPageBreak/>
              <w:t>7</w:t>
            </w:r>
          </w:p>
        </w:tc>
        <w:tc>
          <w:tcPr>
            <w:tcW w:w="2631" w:type="dxa"/>
          </w:tcPr>
          <w:p w14:paraId="3A9A0582" w14:textId="55E701AD" w:rsidR="00FC58D4" w:rsidRPr="00B31440" w:rsidRDefault="00B31440" w:rsidP="00B31440">
            <w:pPr>
              <w:pStyle w:val="NormalWeb"/>
              <w:spacing w:line="360" w:lineRule="auto"/>
              <w:jc w:val="center"/>
              <w:rPr>
                <w:rFonts w:ascii="GHEA Grapalat" w:hAnsi="GHEA Grapalat"/>
                <w:i/>
                <w:sz w:val="16"/>
              </w:rPr>
            </w:pPr>
            <w:r w:rsidRPr="00B31440">
              <w:rPr>
                <w:rFonts w:ascii="GHEA Grapalat" w:hAnsi="GHEA Grapalat"/>
                <w:i/>
                <w:sz w:val="16"/>
              </w:rPr>
              <w:t>Неподтверждение результатов испытаний по контролю качества, а также непредоставление всех документов (включая все измерения и расчеты размеров), необходимых для осуществления соответствующих платежей.</w:t>
            </w:r>
          </w:p>
        </w:tc>
        <w:tc>
          <w:tcPr>
            <w:tcW w:w="2632" w:type="dxa"/>
          </w:tcPr>
          <w:p w14:paraId="41D217B8" w14:textId="68821809" w:rsidR="00FC58D4" w:rsidRPr="00B31440" w:rsidRDefault="00B31440" w:rsidP="002C6B9E">
            <w:pPr>
              <w:pStyle w:val="NormalWeb"/>
              <w:spacing w:before="0" w:beforeAutospacing="0" w:after="0" w:afterAutospacing="0" w:line="360" w:lineRule="auto"/>
              <w:jc w:val="center"/>
              <w:rPr>
                <w:rFonts w:ascii="GHEA Grapalat" w:hAnsi="GHEA Grapalat"/>
                <w:i/>
                <w:sz w:val="16"/>
                <w:lang w:val="hy-AM"/>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 xml:space="preserve">Если договор осуществляется посредством заключения агентского </w:t>
      </w:r>
      <w:r w:rsidRPr="00AD29CE">
        <w:rPr>
          <w:rFonts w:ascii="GHEA Grapalat" w:hAnsi="GHEA Grapalat"/>
        </w:rPr>
        <w:lastRenderedPageBreak/>
        <w:t>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w:t>
      </w:r>
      <w:r w:rsidRPr="00AD29CE">
        <w:rPr>
          <w:rFonts w:ascii="GHEA Grapalat" w:hAnsi="GHEA Grapalat"/>
        </w:rPr>
        <w:lastRenderedPageBreak/>
        <w:t xml:space="preserve">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0C58D3">
        <w:rPr>
          <w:rFonts w:ascii="GHEA Grapalat" w:hAnsi="GHEA Grapalat"/>
        </w:rPr>
        <w:lastRenderedPageBreak/>
        <w:t>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7118DB9A" w14:textId="713AA92C" w:rsidR="002B4525" w:rsidRDefault="002B4525" w:rsidP="002B4525">
      <w:pPr>
        <w:widowControl w:val="0"/>
        <w:tabs>
          <w:tab w:val="left" w:pos="1276"/>
        </w:tabs>
        <w:spacing w:after="160" w:line="360" w:lineRule="auto"/>
        <w:ind w:firstLine="567"/>
        <w:jc w:val="both"/>
        <w:rPr>
          <w:rFonts w:ascii="GHEA Grapalat" w:hAnsi="GHEA Grapalat"/>
          <w:b/>
        </w:rPr>
      </w:pPr>
      <w:r w:rsidRPr="00F97415">
        <w:rPr>
          <w:rFonts w:ascii="GHEA Grapalat" w:hAnsi="GHEA Grapalat"/>
          <w:b/>
        </w:rPr>
        <w:t>7.1</w:t>
      </w:r>
      <w:r>
        <w:rPr>
          <w:rFonts w:ascii="GHEA Grapalat" w:hAnsi="GHEA Grapalat"/>
          <w:b/>
        </w:rPr>
        <w:t>6</w:t>
      </w:r>
      <w:r w:rsidRPr="00F97415">
        <w:rPr>
          <w:rFonts w:ascii="GHEA Grapalat" w:hAnsi="GHEA Grapalat"/>
          <w:b/>
        </w:rPr>
        <w:t>.</w:t>
      </w:r>
      <w:r w:rsidRPr="00F97415">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F97415">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F97415">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w:t>
      </w:r>
      <w:r w:rsidRPr="00F97415">
        <w:rPr>
          <w:rFonts w:ascii="GHEA Grapalat" w:hAnsi="GHEA Grapalat"/>
          <w:b/>
        </w:rPr>
        <w:lastRenderedPageBreak/>
        <w:t xml:space="preserve">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4B4F03" w:rsidRPr="005970C5">
        <w:rPr>
          <w:rFonts w:ascii="GHEA Grapalat" w:hAnsi="GHEA Grapalat"/>
          <w:b/>
          <w:color w:val="EE0000"/>
        </w:rPr>
        <w:t>10</w:t>
      </w:r>
      <w:r w:rsidRPr="00F97415">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97415">
        <w:rPr>
          <w:rStyle w:val="FootnoteReference"/>
          <w:rFonts w:ascii="GHEA Grapalat" w:hAnsi="GHEA Grapalat"/>
          <w:b/>
        </w:rPr>
        <w:footnoteReference w:customMarkFollows="1" w:id="11"/>
        <w:t>25</w:t>
      </w:r>
    </w:p>
    <w:p w14:paraId="4A05042B" w14:textId="41C13EE7" w:rsidR="007F25FA" w:rsidRPr="007F25FA" w:rsidRDefault="00D54B46" w:rsidP="007F25FA">
      <w:pPr>
        <w:widowControl w:val="0"/>
        <w:tabs>
          <w:tab w:val="left" w:pos="1276"/>
        </w:tabs>
        <w:spacing w:after="160" w:line="360" w:lineRule="auto"/>
        <w:ind w:firstLine="567"/>
        <w:jc w:val="both"/>
        <w:rPr>
          <w:rFonts w:ascii="GHEA Grapalat" w:hAnsi="GHEA Grapalat"/>
        </w:rPr>
      </w:pPr>
      <w:r>
        <w:rPr>
          <w:rFonts w:ascii="GHEA Grapalat" w:hAnsi="GHEA Grapalat"/>
        </w:rPr>
        <w:t>7.1</w:t>
      </w:r>
      <w:r w:rsidR="002B4525">
        <w:rPr>
          <w:rFonts w:ascii="GHEA Grapalat" w:hAnsi="GHEA Grapalat"/>
        </w:rPr>
        <w:t>7</w:t>
      </w:r>
      <w:r>
        <w:rPr>
          <w:rFonts w:ascii="GHEA Grapalat" w:hAnsi="GHEA Grapalat"/>
        </w:rPr>
        <w:t xml:space="preserve">.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003C56A3" w:rsidRPr="003C56A3">
        <w:rPr>
          <w:rFonts w:ascii="GHEA Grapalat" w:hAnsi="GHEA Grapalat"/>
        </w:rPr>
        <w:t xml:space="preserve">осуществляет </w:t>
      </w:r>
      <w:r w:rsidR="007F25FA">
        <w:rPr>
          <w:rFonts w:ascii="GHEA Grapalat" w:hAnsi="GHEA Grapalat"/>
          <w:lang w:val="en-US"/>
        </w:rPr>
        <w:t>o</w:t>
      </w:r>
      <w:r w:rsidR="007F25FA" w:rsidRPr="007F25FA">
        <w:rPr>
          <w:rFonts w:ascii="GHEA Grapalat" w:hAnsi="GHEA Grapalat"/>
        </w:rPr>
        <w:t>тдел строительства и благоустройства администрации Еревана.</w:t>
      </w:r>
    </w:p>
    <w:p w14:paraId="3288FADA" w14:textId="3D7DB1E6"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14:paraId="0B96C507" w14:textId="77777777" w:rsidR="005970C5" w:rsidRDefault="007F25FA" w:rsidP="005970C5">
      <w:pPr>
        <w:widowControl w:val="0"/>
        <w:spacing w:after="160" w:line="360" w:lineRule="auto"/>
        <w:jc w:val="center"/>
        <w:rPr>
          <w:rFonts w:ascii="GHEA Grapalat" w:hAnsi="GHEA Grapalat"/>
          <w:b/>
          <w:bCs/>
        </w:rPr>
      </w:pPr>
      <w:r w:rsidRPr="007F25FA">
        <w:rPr>
          <w:rFonts w:ascii="GHEA Grapalat" w:hAnsi="GHEA Grapalat"/>
          <w:b/>
          <w:bCs/>
        </w:rPr>
        <w:t xml:space="preserve">Консультационные услуги </w:t>
      </w:r>
      <w:r w:rsidR="005970C5" w:rsidRPr="005970C5">
        <w:rPr>
          <w:rFonts w:ascii="GHEA Grapalat" w:hAnsi="GHEA Grapalat"/>
          <w:b/>
          <w:bCs/>
        </w:rPr>
        <w:t>по техническому контролю качества строительных работ, требующих срочного решения  (аварийного восстановления) в Ереване</w:t>
      </w:r>
    </w:p>
    <w:p w14:paraId="746D90B3" w14:textId="03B32B74"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3"/>
              <w:t>**</w:t>
            </w:r>
          </w:p>
        </w:tc>
      </w:tr>
      <w:tr w:rsidR="007F25FA" w:rsidRPr="00E40AC8" w14:paraId="2CECA8C6" w14:textId="77777777" w:rsidTr="007F25FA">
        <w:trPr>
          <w:trHeight w:val="501"/>
          <w:jc w:val="center"/>
        </w:trPr>
        <w:tc>
          <w:tcPr>
            <w:tcW w:w="1880" w:type="dxa"/>
            <w:vAlign w:val="center"/>
          </w:tcPr>
          <w:p w14:paraId="26FCC1C7" w14:textId="77777777" w:rsidR="007F25FA" w:rsidRDefault="007F25FA" w:rsidP="007F25FA">
            <w:pPr>
              <w:jc w:val="center"/>
              <w:rPr>
                <w:rFonts w:ascii="GHEA Grapalat" w:hAnsi="GHEA Grapalat"/>
                <w:sz w:val="20"/>
                <w:lang w:val="hy-AM"/>
              </w:rPr>
            </w:pPr>
          </w:p>
          <w:p w14:paraId="77E5EF0C" w14:textId="77777777" w:rsidR="007F25FA" w:rsidRDefault="007F25FA" w:rsidP="007F25FA">
            <w:pPr>
              <w:jc w:val="center"/>
              <w:rPr>
                <w:rFonts w:ascii="GHEA Grapalat" w:hAnsi="GHEA Grapalat"/>
                <w:sz w:val="20"/>
                <w:lang w:val="hy-AM"/>
              </w:rPr>
            </w:pPr>
          </w:p>
          <w:p w14:paraId="55E33EC9" w14:textId="77777777" w:rsidR="007F25FA" w:rsidRDefault="007F25FA" w:rsidP="007F25FA">
            <w:pPr>
              <w:jc w:val="center"/>
              <w:rPr>
                <w:rFonts w:ascii="GHEA Grapalat" w:hAnsi="GHEA Grapalat"/>
                <w:sz w:val="20"/>
                <w:lang w:val="hy-AM"/>
              </w:rPr>
            </w:pPr>
          </w:p>
          <w:p w14:paraId="668A4090" w14:textId="4B1092F9" w:rsidR="007F25FA" w:rsidRDefault="007F25FA" w:rsidP="007F25FA">
            <w:pPr>
              <w:jc w:val="center"/>
              <w:rPr>
                <w:rFonts w:ascii="GHEA Grapalat" w:hAnsi="GHEA Grapalat"/>
                <w:sz w:val="20"/>
                <w:lang w:val="hy-AM"/>
              </w:rPr>
            </w:pPr>
            <w:r>
              <w:rPr>
                <w:rFonts w:ascii="GHEA Grapalat" w:hAnsi="GHEA Grapalat"/>
                <w:sz w:val="20"/>
                <w:lang w:val="hy-AM"/>
              </w:rPr>
              <w:t>1</w:t>
            </w:r>
          </w:p>
          <w:p w14:paraId="66EB7D61" w14:textId="77777777" w:rsidR="007F25FA" w:rsidRDefault="007F25FA" w:rsidP="007F25FA">
            <w:pPr>
              <w:jc w:val="center"/>
              <w:rPr>
                <w:rFonts w:ascii="GHEA Grapalat" w:hAnsi="GHEA Grapalat"/>
                <w:sz w:val="20"/>
                <w:lang w:val="hy-AM"/>
              </w:rPr>
            </w:pPr>
          </w:p>
          <w:p w14:paraId="77550E36" w14:textId="77777777" w:rsidR="007F25FA" w:rsidRDefault="007F25FA" w:rsidP="007F25FA">
            <w:pPr>
              <w:jc w:val="center"/>
              <w:rPr>
                <w:rFonts w:ascii="GHEA Grapalat" w:hAnsi="GHEA Grapalat"/>
                <w:sz w:val="20"/>
                <w:lang w:val="hy-AM"/>
              </w:rPr>
            </w:pPr>
          </w:p>
          <w:p w14:paraId="01BCAA48" w14:textId="77777777" w:rsidR="007F25FA" w:rsidRDefault="007F25FA" w:rsidP="007F25FA">
            <w:pPr>
              <w:jc w:val="center"/>
              <w:rPr>
                <w:rFonts w:ascii="GHEA Grapalat" w:hAnsi="GHEA Grapalat"/>
                <w:sz w:val="20"/>
                <w:lang w:val="hy-AM"/>
              </w:rPr>
            </w:pPr>
          </w:p>
          <w:p w14:paraId="6CF00F3D" w14:textId="77777777" w:rsidR="007F25FA" w:rsidRDefault="007F25FA" w:rsidP="007F25FA">
            <w:pPr>
              <w:jc w:val="center"/>
              <w:rPr>
                <w:rFonts w:ascii="GHEA Grapalat" w:hAnsi="GHEA Grapalat"/>
                <w:sz w:val="20"/>
                <w:lang w:val="hy-AM"/>
              </w:rPr>
            </w:pPr>
          </w:p>
          <w:p w14:paraId="2C804567" w14:textId="77777777" w:rsidR="007F25FA" w:rsidRDefault="007F25FA" w:rsidP="007F25FA">
            <w:pPr>
              <w:jc w:val="center"/>
              <w:rPr>
                <w:rFonts w:ascii="GHEA Grapalat" w:hAnsi="GHEA Grapalat"/>
                <w:sz w:val="20"/>
                <w:lang w:val="hy-AM"/>
              </w:rPr>
            </w:pPr>
          </w:p>
          <w:p w14:paraId="40C4423C" w14:textId="77777777" w:rsidR="007F25FA" w:rsidRDefault="007F25FA" w:rsidP="007F25FA">
            <w:pPr>
              <w:jc w:val="center"/>
              <w:rPr>
                <w:rFonts w:ascii="GHEA Grapalat" w:hAnsi="GHEA Grapalat"/>
                <w:sz w:val="20"/>
                <w:lang w:val="hy-AM"/>
              </w:rPr>
            </w:pPr>
          </w:p>
          <w:p w14:paraId="2ACDA30A" w14:textId="77777777" w:rsidR="007F25FA" w:rsidRDefault="007F25FA" w:rsidP="007F25FA">
            <w:pPr>
              <w:jc w:val="center"/>
              <w:rPr>
                <w:rFonts w:ascii="GHEA Grapalat" w:hAnsi="GHEA Grapalat"/>
                <w:sz w:val="20"/>
                <w:lang w:val="hy-AM"/>
              </w:rPr>
            </w:pPr>
          </w:p>
          <w:p w14:paraId="15D6977E" w14:textId="77777777" w:rsidR="007F25FA" w:rsidRDefault="007F25FA" w:rsidP="007F25FA">
            <w:pPr>
              <w:jc w:val="center"/>
              <w:rPr>
                <w:rFonts w:ascii="GHEA Grapalat" w:hAnsi="GHEA Grapalat"/>
                <w:sz w:val="20"/>
                <w:lang w:val="hy-AM"/>
              </w:rPr>
            </w:pPr>
          </w:p>
          <w:p w14:paraId="6203F4A7" w14:textId="77777777" w:rsidR="007F25FA" w:rsidRDefault="007F25FA" w:rsidP="007F25FA">
            <w:pPr>
              <w:jc w:val="center"/>
              <w:rPr>
                <w:rFonts w:ascii="GHEA Grapalat" w:hAnsi="GHEA Grapalat"/>
                <w:sz w:val="20"/>
                <w:lang w:val="hy-AM"/>
              </w:rPr>
            </w:pPr>
          </w:p>
          <w:p w14:paraId="05EDC38C" w14:textId="77777777" w:rsidR="007F25FA" w:rsidRDefault="007F25FA" w:rsidP="007F25FA">
            <w:pPr>
              <w:jc w:val="center"/>
              <w:rPr>
                <w:rFonts w:ascii="GHEA Grapalat" w:hAnsi="GHEA Grapalat"/>
                <w:sz w:val="20"/>
                <w:lang w:val="hy-AM"/>
              </w:rPr>
            </w:pPr>
          </w:p>
          <w:p w14:paraId="2187802B" w14:textId="77777777" w:rsidR="007F25FA" w:rsidRDefault="007F25FA" w:rsidP="007F25FA">
            <w:pPr>
              <w:jc w:val="center"/>
              <w:rPr>
                <w:rFonts w:ascii="GHEA Grapalat" w:hAnsi="GHEA Grapalat"/>
                <w:sz w:val="20"/>
                <w:lang w:val="hy-AM"/>
              </w:rPr>
            </w:pPr>
          </w:p>
          <w:p w14:paraId="29F86D1F" w14:textId="77777777" w:rsidR="007F25FA" w:rsidRDefault="007F25FA" w:rsidP="007F25FA">
            <w:pPr>
              <w:jc w:val="center"/>
              <w:rPr>
                <w:rFonts w:ascii="GHEA Grapalat" w:hAnsi="GHEA Grapalat"/>
                <w:sz w:val="20"/>
                <w:lang w:val="hy-AM"/>
              </w:rPr>
            </w:pPr>
          </w:p>
          <w:p w14:paraId="34967F9E" w14:textId="77777777" w:rsidR="007F25FA" w:rsidRDefault="007F25FA" w:rsidP="007F25FA">
            <w:pPr>
              <w:jc w:val="center"/>
              <w:rPr>
                <w:rFonts w:ascii="GHEA Grapalat" w:hAnsi="GHEA Grapalat"/>
                <w:sz w:val="20"/>
                <w:lang w:val="hy-AM"/>
              </w:rPr>
            </w:pPr>
          </w:p>
          <w:p w14:paraId="72D73C57" w14:textId="77777777" w:rsidR="007F25FA" w:rsidRDefault="007F25FA" w:rsidP="007F25FA">
            <w:pPr>
              <w:rPr>
                <w:rFonts w:ascii="GHEA Grapalat" w:hAnsi="GHEA Grapalat"/>
                <w:sz w:val="20"/>
                <w:lang w:val="hy-AM"/>
              </w:rPr>
            </w:pPr>
          </w:p>
          <w:p w14:paraId="520AA13D" w14:textId="77777777" w:rsidR="007F25FA" w:rsidRDefault="007F25FA" w:rsidP="007F25FA">
            <w:pPr>
              <w:rPr>
                <w:rFonts w:ascii="GHEA Grapalat" w:hAnsi="GHEA Grapalat"/>
                <w:sz w:val="20"/>
                <w:lang w:val="hy-AM"/>
              </w:rPr>
            </w:pPr>
          </w:p>
          <w:p w14:paraId="251950C7" w14:textId="77777777" w:rsidR="007F25FA" w:rsidRDefault="007F25FA" w:rsidP="007F25FA">
            <w:pPr>
              <w:jc w:val="center"/>
              <w:rPr>
                <w:rFonts w:ascii="GHEA Grapalat" w:hAnsi="GHEA Grapalat"/>
                <w:sz w:val="20"/>
                <w:lang w:val="hy-AM"/>
              </w:rPr>
            </w:pPr>
          </w:p>
          <w:p w14:paraId="49A2C46A" w14:textId="1A524409" w:rsidR="007F25FA" w:rsidRPr="00453E01" w:rsidRDefault="007F25FA" w:rsidP="007F25FA">
            <w:pPr>
              <w:jc w:val="center"/>
              <w:rPr>
                <w:rFonts w:ascii="GHEA Grapalat" w:hAnsi="GHEA Grapalat"/>
                <w:sz w:val="20"/>
                <w:lang w:val="hy-AM"/>
              </w:rPr>
            </w:pPr>
          </w:p>
        </w:tc>
        <w:tc>
          <w:tcPr>
            <w:tcW w:w="1846" w:type="dxa"/>
            <w:vAlign w:val="center"/>
          </w:tcPr>
          <w:p w14:paraId="770CFD9B" w14:textId="77777777" w:rsidR="007F25FA" w:rsidRDefault="007F25FA" w:rsidP="007F25FA">
            <w:pPr>
              <w:ind w:left="145" w:hanging="145"/>
              <w:jc w:val="center"/>
              <w:rPr>
                <w:rFonts w:ascii="GHEA Grapalat" w:hAnsi="GHEA Grapalat"/>
                <w:b/>
                <w:sz w:val="22"/>
                <w:szCs w:val="22"/>
                <w:shd w:val="clear" w:color="auto" w:fill="F8F3ED"/>
                <w:lang w:val="hy-AM"/>
              </w:rPr>
            </w:pPr>
          </w:p>
          <w:p w14:paraId="2AD88AA7" w14:textId="77777777" w:rsidR="007F25FA" w:rsidRDefault="007F25FA" w:rsidP="007F25FA">
            <w:pPr>
              <w:ind w:left="145" w:hanging="145"/>
              <w:jc w:val="center"/>
              <w:rPr>
                <w:rFonts w:ascii="GHEA Grapalat" w:hAnsi="GHEA Grapalat"/>
                <w:b/>
                <w:sz w:val="22"/>
                <w:szCs w:val="22"/>
                <w:shd w:val="clear" w:color="auto" w:fill="F8F3ED"/>
                <w:lang w:val="hy-AM"/>
              </w:rPr>
            </w:pPr>
          </w:p>
          <w:p w14:paraId="0B12548E" w14:textId="77777777" w:rsidR="007F25FA" w:rsidRDefault="007F25FA" w:rsidP="007F25FA">
            <w:pPr>
              <w:ind w:left="145" w:hanging="145"/>
              <w:jc w:val="center"/>
              <w:rPr>
                <w:rFonts w:ascii="GHEA Grapalat" w:hAnsi="GHEA Grapalat"/>
                <w:b/>
                <w:sz w:val="22"/>
                <w:szCs w:val="22"/>
                <w:shd w:val="clear" w:color="auto" w:fill="F8F3ED"/>
                <w:lang w:val="hy-AM"/>
              </w:rPr>
            </w:pPr>
          </w:p>
          <w:p w14:paraId="03B66E07" w14:textId="77777777" w:rsidR="005970C5" w:rsidRPr="005970C5" w:rsidRDefault="005970C5" w:rsidP="005970C5">
            <w:pPr>
              <w:ind w:left="145" w:hanging="145"/>
              <w:jc w:val="center"/>
              <w:rPr>
                <w:rFonts w:ascii="GHEA Grapalat" w:hAnsi="GHEA Grapalat"/>
                <w:b/>
                <w:bCs/>
                <w:sz w:val="22"/>
                <w:szCs w:val="22"/>
                <w:shd w:val="clear" w:color="auto" w:fill="F8F3ED"/>
                <w:lang w:val="hy-AM"/>
              </w:rPr>
            </w:pPr>
            <w:r w:rsidRPr="005970C5">
              <w:rPr>
                <w:rFonts w:ascii="GHEA Grapalat" w:hAnsi="GHEA Grapalat"/>
                <w:b/>
                <w:bCs/>
                <w:sz w:val="22"/>
                <w:szCs w:val="22"/>
                <w:shd w:val="clear" w:color="auto" w:fill="F8F3ED"/>
                <w:lang w:val="hy-AM"/>
              </w:rPr>
              <w:t>71351540/1052</w:t>
            </w:r>
          </w:p>
          <w:p w14:paraId="2D14F143" w14:textId="77777777" w:rsidR="007F25FA" w:rsidRDefault="007F25FA" w:rsidP="007F25FA">
            <w:pPr>
              <w:ind w:left="145" w:hanging="145"/>
              <w:jc w:val="center"/>
              <w:rPr>
                <w:rFonts w:ascii="GHEA Grapalat" w:hAnsi="GHEA Grapalat"/>
                <w:b/>
                <w:sz w:val="22"/>
                <w:szCs w:val="22"/>
                <w:shd w:val="clear" w:color="auto" w:fill="F8F3ED"/>
                <w:lang w:val="hy-AM"/>
              </w:rPr>
            </w:pPr>
          </w:p>
          <w:p w14:paraId="7DA9FC48" w14:textId="77777777" w:rsidR="007F25FA" w:rsidRDefault="007F25FA" w:rsidP="007F25FA">
            <w:pPr>
              <w:ind w:left="145" w:hanging="145"/>
              <w:jc w:val="center"/>
              <w:rPr>
                <w:rFonts w:ascii="GHEA Grapalat" w:hAnsi="GHEA Grapalat"/>
                <w:b/>
                <w:sz w:val="22"/>
                <w:szCs w:val="22"/>
                <w:shd w:val="clear" w:color="auto" w:fill="F8F3ED"/>
                <w:lang w:val="hy-AM"/>
              </w:rPr>
            </w:pPr>
          </w:p>
          <w:p w14:paraId="29B3885C" w14:textId="77777777" w:rsidR="007F25FA" w:rsidRDefault="007F25FA" w:rsidP="007F25FA">
            <w:pPr>
              <w:ind w:left="145" w:hanging="145"/>
              <w:jc w:val="center"/>
              <w:rPr>
                <w:rFonts w:ascii="GHEA Grapalat" w:hAnsi="GHEA Grapalat"/>
                <w:b/>
                <w:sz w:val="22"/>
                <w:szCs w:val="22"/>
                <w:shd w:val="clear" w:color="auto" w:fill="F8F3ED"/>
                <w:lang w:val="hy-AM"/>
              </w:rPr>
            </w:pPr>
          </w:p>
          <w:p w14:paraId="24C4CF85" w14:textId="77777777" w:rsidR="007F25FA" w:rsidRDefault="007F25FA" w:rsidP="007F25FA">
            <w:pPr>
              <w:ind w:left="145" w:hanging="145"/>
              <w:jc w:val="center"/>
              <w:rPr>
                <w:rFonts w:ascii="GHEA Grapalat" w:hAnsi="GHEA Grapalat"/>
                <w:b/>
                <w:sz w:val="22"/>
                <w:szCs w:val="22"/>
                <w:shd w:val="clear" w:color="auto" w:fill="F8F3ED"/>
                <w:lang w:val="hy-AM"/>
              </w:rPr>
            </w:pPr>
          </w:p>
          <w:p w14:paraId="6DBA9995" w14:textId="77777777" w:rsidR="007F25FA" w:rsidRDefault="007F25FA" w:rsidP="007F25FA">
            <w:pPr>
              <w:ind w:left="145" w:hanging="145"/>
              <w:jc w:val="center"/>
              <w:rPr>
                <w:rFonts w:ascii="GHEA Grapalat" w:hAnsi="GHEA Grapalat"/>
                <w:b/>
                <w:sz w:val="22"/>
                <w:szCs w:val="22"/>
                <w:shd w:val="clear" w:color="auto" w:fill="F8F3ED"/>
                <w:lang w:val="hy-AM"/>
              </w:rPr>
            </w:pPr>
          </w:p>
          <w:p w14:paraId="464E7A18" w14:textId="77777777" w:rsidR="007F25FA" w:rsidRDefault="007F25FA" w:rsidP="007F25FA">
            <w:pPr>
              <w:ind w:left="145" w:hanging="145"/>
              <w:jc w:val="center"/>
              <w:rPr>
                <w:rFonts w:ascii="GHEA Grapalat" w:hAnsi="GHEA Grapalat"/>
                <w:b/>
                <w:sz w:val="22"/>
                <w:szCs w:val="22"/>
                <w:shd w:val="clear" w:color="auto" w:fill="F8F3ED"/>
                <w:lang w:val="hy-AM"/>
              </w:rPr>
            </w:pPr>
          </w:p>
          <w:p w14:paraId="0813F204" w14:textId="77777777" w:rsidR="007F25FA" w:rsidRDefault="007F25FA" w:rsidP="007F25FA">
            <w:pPr>
              <w:ind w:left="145" w:hanging="145"/>
              <w:jc w:val="center"/>
              <w:rPr>
                <w:rFonts w:ascii="GHEA Grapalat" w:hAnsi="GHEA Grapalat"/>
                <w:b/>
                <w:sz w:val="22"/>
                <w:szCs w:val="22"/>
                <w:shd w:val="clear" w:color="auto" w:fill="F8F3ED"/>
                <w:lang w:val="hy-AM"/>
              </w:rPr>
            </w:pPr>
          </w:p>
          <w:p w14:paraId="08F62ABF" w14:textId="77777777" w:rsidR="007F25FA" w:rsidRDefault="007F25FA" w:rsidP="007F25FA">
            <w:pPr>
              <w:ind w:left="145" w:hanging="145"/>
              <w:jc w:val="center"/>
              <w:rPr>
                <w:rFonts w:ascii="GHEA Grapalat" w:hAnsi="GHEA Grapalat"/>
                <w:b/>
                <w:sz w:val="22"/>
                <w:szCs w:val="22"/>
                <w:shd w:val="clear" w:color="auto" w:fill="F8F3ED"/>
                <w:lang w:val="hy-AM"/>
              </w:rPr>
            </w:pPr>
          </w:p>
          <w:p w14:paraId="38D394C1" w14:textId="77777777" w:rsidR="007F25FA" w:rsidRDefault="007F25FA" w:rsidP="007F25FA">
            <w:pPr>
              <w:ind w:left="145" w:hanging="145"/>
              <w:jc w:val="center"/>
              <w:rPr>
                <w:rFonts w:ascii="GHEA Grapalat" w:hAnsi="GHEA Grapalat"/>
                <w:b/>
                <w:sz w:val="22"/>
                <w:szCs w:val="22"/>
                <w:shd w:val="clear" w:color="auto" w:fill="F8F3ED"/>
                <w:lang w:val="hy-AM"/>
              </w:rPr>
            </w:pPr>
          </w:p>
          <w:p w14:paraId="6C103B06" w14:textId="77777777" w:rsidR="007F25FA" w:rsidRDefault="007F25FA" w:rsidP="007F25FA">
            <w:pPr>
              <w:ind w:left="145" w:hanging="145"/>
              <w:jc w:val="center"/>
              <w:rPr>
                <w:rFonts w:ascii="GHEA Grapalat" w:hAnsi="GHEA Grapalat"/>
                <w:b/>
                <w:sz w:val="22"/>
                <w:szCs w:val="22"/>
                <w:shd w:val="clear" w:color="auto" w:fill="F8F3ED"/>
                <w:lang w:val="hy-AM"/>
              </w:rPr>
            </w:pPr>
          </w:p>
          <w:p w14:paraId="575A50A1" w14:textId="77777777" w:rsidR="007F25FA" w:rsidRDefault="007F25FA" w:rsidP="007F25FA">
            <w:pPr>
              <w:ind w:left="145" w:hanging="145"/>
              <w:jc w:val="center"/>
              <w:rPr>
                <w:rFonts w:ascii="GHEA Grapalat" w:hAnsi="GHEA Grapalat"/>
                <w:b/>
                <w:sz w:val="22"/>
                <w:szCs w:val="22"/>
                <w:shd w:val="clear" w:color="auto" w:fill="F8F3ED"/>
                <w:lang w:val="hy-AM"/>
              </w:rPr>
            </w:pPr>
          </w:p>
          <w:p w14:paraId="671BB001" w14:textId="77777777" w:rsidR="007F25FA" w:rsidRDefault="007F25FA" w:rsidP="007F25FA">
            <w:pPr>
              <w:ind w:left="145" w:hanging="145"/>
              <w:jc w:val="center"/>
              <w:rPr>
                <w:rFonts w:ascii="GHEA Grapalat" w:hAnsi="GHEA Grapalat"/>
                <w:b/>
                <w:sz w:val="22"/>
                <w:szCs w:val="22"/>
                <w:shd w:val="clear" w:color="auto" w:fill="F8F3ED"/>
                <w:lang w:val="hy-AM"/>
              </w:rPr>
            </w:pPr>
          </w:p>
          <w:p w14:paraId="0A6D3ADD" w14:textId="77777777" w:rsidR="007F25FA" w:rsidRDefault="007F25FA" w:rsidP="007F25FA">
            <w:pPr>
              <w:rPr>
                <w:rFonts w:ascii="GHEA Grapalat" w:hAnsi="GHEA Grapalat"/>
                <w:b/>
                <w:sz w:val="22"/>
                <w:szCs w:val="22"/>
                <w:shd w:val="clear" w:color="auto" w:fill="F8F3ED"/>
                <w:lang w:val="hy-AM"/>
              </w:rPr>
            </w:pPr>
          </w:p>
          <w:p w14:paraId="63D385B4" w14:textId="77777777" w:rsidR="007F25FA" w:rsidRDefault="007F25FA" w:rsidP="007F25FA">
            <w:pPr>
              <w:ind w:left="145" w:hanging="145"/>
              <w:jc w:val="center"/>
              <w:rPr>
                <w:rFonts w:ascii="GHEA Grapalat" w:hAnsi="GHEA Grapalat"/>
                <w:b/>
                <w:sz w:val="22"/>
                <w:szCs w:val="22"/>
                <w:shd w:val="clear" w:color="auto" w:fill="F8F3ED"/>
                <w:lang w:val="hy-AM"/>
              </w:rPr>
            </w:pPr>
          </w:p>
          <w:p w14:paraId="0455EE2E" w14:textId="4EBBEBCF" w:rsidR="007F25FA" w:rsidRPr="006F1169" w:rsidRDefault="007F25FA" w:rsidP="007F25FA">
            <w:pPr>
              <w:ind w:left="145" w:hanging="145"/>
              <w:jc w:val="center"/>
              <w:rPr>
                <w:rFonts w:ascii="GHEA Grapalat" w:hAnsi="GHEA Grapalat"/>
                <w:b/>
                <w:bCs/>
                <w:sz w:val="18"/>
                <w:szCs w:val="18"/>
                <w:lang w:val="hy-AM"/>
              </w:rPr>
            </w:pPr>
          </w:p>
        </w:tc>
        <w:tc>
          <w:tcPr>
            <w:tcW w:w="3884" w:type="dxa"/>
          </w:tcPr>
          <w:p w14:paraId="41A421CE" w14:textId="77777777" w:rsidR="005970C5" w:rsidRPr="005970C5" w:rsidRDefault="005970C5" w:rsidP="005970C5">
            <w:pPr>
              <w:suppressAutoHyphens/>
              <w:spacing w:after="160" w:line="256" w:lineRule="auto"/>
              <w:jc w:val="center"/>
              <w:rPr>
                <w:rFonts w:ascii="GHEA Grapalat" w:eastAsia="Calibri" w:hAnsi="GHEA Grapalat"/>
                <w:b/>
                <w:bCs/>
                <w:i/>
                <w:sz w:val="18"/>
                <w:szCs w:val="18"/>
                <w:lang w:val="hy-AM" w:eastAsia="en-US" w:bidi="ar-SA"/>
              </w:rPr>
            </w:pPr>
            <w:r w:rsidRPr="005970C5">
              <w:rPr>
                <w:rFonts w:ascii="GHEA Grapalat" w:eastAsia="Calibri" w:hAnsi="GHEA Grapalat"/>
                <w:b/>
                <w:bCs/>
                <w:i/>
                <w:sz w:val="18"/>
                <w:szCs w:val="18"/>
                <w:lang w:val="hy-AM" w:eastAsia="en-US" w:bidi="ar-SA"/>
              </w:rPr>
              <w:lastRenderedPageBreak/>
              <w:t>Техническое описание</w:t>
            </w:r>
          </w:p>
          <w:p w14:paraId="50B1B8AC"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lastRenderedPageBreak/>
              <w:t>Общих требований к обслуживанию:</w:t>
            </w:r>
          </w:p>
          <w:p w14:paraId="4D067A59"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C907656"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D187818"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3. Основными обязанностями исполнителя технического надзора  являются:</w:t>
            </w:r>
          </w:p>
          <w:p w14:paraId="4EC3E2B2"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ежедневно фотографировать состояние объекта строительства от начала до конца строительства;</w:t>
            </w:r>
          </w:p>
          <w:p w14:paraId="4BDCA66C"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обеспечить соответствие  выполняемых  работ  условиям контрактного соглашения, строительным нормам и правилам,</w:t>
            </w:r>
          </w:p>
          <w:p w14:paraId="6AE95C51"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5877C86"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 проверять и утверждать рабочие и исполнительные документы, </w:t>
            </w:r>
            <w:r w:rsidRPr="005970C5">
              <w:rPr>
                <w:rFonts w:ascii="GHEA Grapalat" w:eastAsia="Calibri" w:hAnsi="GHEA Grapalat"/>
                <w:iCs/>
                <w:sz w:val="18"/>
                <w:szCs w:val="18"/>
                <w:lang w:val="hy-AM" w:eastAsia="en-US" w:bidi="ar-SA"/>
              </w:rPr>
              <w:lastRenderedPageBreak/>
              <w:t>подготовленные Подрядчиком,</w:t>
            </w:r>
          </w:p>
          <w:p w14:paraId="09C0E624"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849B52A"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EB7EE0A"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0133D10D"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3BE783EA"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3BBC7795"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 контролировать все вопросы, связанные с безопасностью строительных работ, и поручить Подрядчику установить знаки, устройства безопасности освещения и </w:t>
            </w:r>
            <w:r w:rsidRPr="005970C5">
              <w:rPr>
                <w:rFonts w:ascii="GHEA Grapalat" w:eastAsia="Calibri" w:hAnsi="GHEA Grapalat"/>
                <w:iCs/>
                <w:sz w:val="18"/>
                <w:szCs w:val="18"/>
                <w:lang w:val="hy-AM" w:eastAsia="en-US" w:bidi="ar-SA"/>
              </w:rPr>
              <w:lastRenderedPageBreak/>
              <w:t>другие соответствующие меры;</w:t>
            </w:r>
          </w:p>
          <w:p w14:paraId="484470AF"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04A3D673"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проводить измерения объемов работ и участвовать в составлении и утверждении исполнительных документов,</w:t>
            </w:r>
          </w:p>
          <w:p w14:paraId="1C66AA55"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9A14D55"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измерить работы, которые должны быть выполнены по указанию Заказчика.</w:t>
            </w:r>
          </w:p>
          <w:p w14:paraId="2C20702D"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37C2DF5"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Требования к отчетности:</w:t>
            </w:r>
          </w:p>
          <w:p w14:paraId="7DFC185F"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B3FE4D4"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Окончательный отчет должен включать </w:t>
            </w:r>
            <w:r w:rsidRPr="005970C5">
              <w:rPr>
                <w:rFonts w:ascii="GHEA Grapalat" w:eastAsia="Calibri" w:hAnsi="GHEA Grapalat"/>
                <w:iCs/>
                <w:sz w:val="18"/>
                <w:szCs w:val="18"/>
                <w:lang w:val="hy-AM" w:eastAsia="en-US" w:bidi="ar-SA"/>
              </w:rPr>
              <w:lastRenderedPageBreak/>
              <w:t>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6D3A7DA4"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77F2FA9B" w14:textId="77777777" w:rsidR="005970C5" w:rsidRPr="005970C5" w:rsidRDefault="005970C5" w:rsidP="005970C5">
            <w:pPr>
              <w:suppressAutoHyphens/>
              <w:spacing w:after="160" w:line="256" w:lineRule="auto"/>
              <w:jc w:val="both"/>
              <w:rPr>
                <w:rFonts w:ascii="GHEA Grapalat" w:eastAsia="Calibri" w:hAnsi="GHEA Grapalat"/>
                <w:iCs/>
                <w:sz w:val="18"/>
                <w:szCs w:val="18"/>
                <w:lang w:val="hy-AM" w:eastAsia="en-US" w:bidi="ar-SA"/>
              </w:rPr>
            </w:pPr>
            <w:r w:rsidRPr="005970C5">
              <w:rPr>
                <w:rFonts w:ascii="GHEA Grapalat" w:eastAsia="Calibri" w:hAnsi="GHEA Grapalat"/>
                <w:iCs/>
                <w:sz w:val="18"/>
                <w:szCs w:val="18"/>
                <w:lang w:val="hy-AM" w:eastAsia="en-US" w:bidi="ar-SA"/>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p>
          <w:p w14:paraId="3F84FA3B" w14:textId="77777777" w:rsidR="005970C5" w:rsidRPr="005970C5" w:rsidRDefault="005970C5" w:rsidP="005970C5">
            <w:pPr>
              <w:suppressAutoHyphens/>
              <w:spacing w:after="160" w:line="256" w:lineRule="auto"/>
              <w:jc w:val="both"/>
              <w:rPr>
                <w:rFonts w:ascii="GHEA Grapalat" w:eastAsia="Calibri" w:hAnsi="GHEA Grapalat"/>
                <w:b/>
                <w:bCs/>
                <w:i/>
                <w:sz w:val="18"/>
                <w:szCs w:val="18"/>
                <w:lang w:val="hy-AM" w:eastAsia="en-US" w:bidi="ar-SA"/>
              </w:rPr>
            </w:pPr>
            <w:r w:rsidRPr="005970C5">
              <w:rPr>
                <w:rFonts w:ascii="GHEA Grapalat" w:eastAsia="Calibri" w:hAnsi="GHEA Grapalat"/>
                <w:b/>
                <w:bCs/>
                <w:i/>
                <w:sz w:val="18"/>
                <w:szCs w:val="18"/>
                <w:lang w:val="hy-AM" w:eastAsia="en-US" w:bidi="ar-SA"/>
              </w:rPr>
              <w:t>Участник должен иметь лицензии 2 класса на осуществление деятельности по техническому контролю качества по следующим направлениям градостроительства:</w:t>
            </w:r>
          </w:p>
          <w:p w14:paraId="6B806EE4" w14:textId="77777777" w:rsidR="005970C5" w:rsidRPr="005970C5" w:rsidRDefault="005970C5" w:rsidP="005970C5">
            <w:pPr>
              <w:suppressAutoHyphens/>
              <w:spacing w:after="160" w:line="256" w:lineRule="auto"/>
              <w:jc w:val="both"/>
              <w:rPr>
                <w:rFonts w:ascii="GHEA Grapalat" w:eastAsia="Calibri" w:hAnsi="GHEA Grapalat"/>
                <w:b/>
                <w:bCs/>
                <w:i/>
                <w:sz w:val="18"/>
                <w:szCs w:val="18"/>
                <w:lang w:val="hy-AM" w:eastAsia="en-US" w:bidi="ar-SA"/>
              </w:rPr>
            </w:pPr>
            <w:r w:rsidRPr="005970C5">
              <w:rPr>
                <w:rFonts w:ascii="GHEA Grapalat" w:eastAsia="Calibri" w:hAnsi="GHEA Grapalat"/>
                <w:b/>
                <w:bCs/>
                <w:i/>
                <w:sz w:val="18"/>
                <w:szCs w:val="18"/>
                <w:lang w:val="hy-AM" w:eastAsia="en-US" w:bidi="ar-SA"/>
              </w:rPr>
              <w:t>1)</w:t>
            </w:r>
            <w:r w:rsidRPr="005970C5">
              <w:rPr>
                <w:rFonts w:ascii="GHEA Grapalat" w:eastAsia="Calibri" w:hAnsi="GHEA Grapalat"/>
                <w:b/>
                <w:bCs/>
                <w:i/>
                <w:sz w:val="18"/>
                <w:szCs w:val="18"/>
                <w:lang w:val="hy-AM" w:eastAsia="en-US" w:bidi="ar-SA"/>
              </w:rPr>
              <w:tab/>
              <w:t>жилые (за исключением индивидуальных жилых домов, гаражей, вспомогательных построек, построенных некоммерческого назначения), общественные и производственные сооружения</w:t>
            </w:r>
          </w:p>
          <w:p w14:paraId="47AE19A5" w14:textId="392B0947" w:rsidR="007F25FA" w:rsidRPr="00A9386B" w:rsidRDefault="005970C5" w:rsidP="005970C5">
            <w:pPr>
              <w:jc w:val="both"/>
              <w:rPr>
                <w:rFonts w:ascii="GHEA Grapalat" w:hAnsi="GHEA Grapalat"/>
                <w:b/>
                <w:sz w:val="18"/>
                <w:szCs w:val="14"/>
              </w:rPr>
            </w:pPr>
            <w:r w:rsidRPr="005970C5">
              <w:rPr>
                <w:rFonts w:ascii="GHEA Grapalat" w:eastAsia="Calibri" w:hAnsi="GHEA Grapalat"/>
                <w:b/>
                <w:bCs/>
                <w:i/>
                <w:sz w:val="18"/>
                <w:szCs w:val="18"/>
                <w:lang w:val="hy-AM" w:eastAsia="en-US" w:bidi="ar-SA"/>
              </w:rPr>
              <w:t>2) водоснабжение и водоотведение                                                                                                                                                                                                                                                                                                                                                                                                                                                                                             3)электроснабжение                                                                                                                                                                                                                                                                                                                                                                                                                                                                                                                               4)теплоснабжение и газоснабжение</w:t>
            </w:r>
          </w:p>
        </w:tc>
        <w:tc>
          <w:tcPr>
            <w:tcW w:w="1177" w:type="dxa"/>
            <w:vAlign w:val="center"/>
          </w:tcPr>
          <w:p w14:paraId="7D1AA5C8" w14:textId="77777777" w:rsidR="007F25FA" w:rsidRPr="00E40AC8" w:rsidRDefault="007F25FA" w:rsidP="007F25FA">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7F25FA" w:rsidRPr="00E40AC8" w:rsidRDefault="007F25FA" w:rsidP="007F25FA">
            <w:pPr>
              <w:widowControl w:val="0"/>
              <w:spacing w:after="120"/>
              <w:jc w:val="center"/>
              <w:rPr>
                <w:rFonts w:ascii="GHEA Grapalat" w:hAnsi="GHEA Grapalat"/>
                <w:sz w:val="20"/>
              </w:rPr>
            </w:pPr>
          </w:p>
        </w:tc>
        <w:tc>
          <w:tcPr>
            <w:tcW w:w="823" w:type="dxa"/>
            <w:vAlign w:val="center"/>
          </w:tcPr>
          <w:p w14:paraId="04FAFBDA" w14:textId="320BBE24" w:rsidR="007F25FA" w:rsidRDefault="005970C5" w:rsidP="005970C5">
            <w:pPr>
              <w:widowControl w:val="0"/>
              <w:spacing w:after="120"/>
              <w:rPr>
                <w:rFonts w:ascii="GHEA Grapalat" w:hAnsi="GHEA Grapalat"/>
                <w:sz w:val="20"/>
                <w:lang w:val="hy-AM"/>
              </w:rPr>
            </w:pPr>
            <w:r>
              <w:rPr>
                <w:rFonts w:ascii="GHEA Grapalat" w:hAnsi="GHEA Grapalat"/>
                <w:sz w:val="20"/>
              </w:rPr>
              <w:t xml:space="preserve">   </w:t>
            </w:r>
            <w:r w:rsidR="007F25FA">
              <w:rPr>
                <w:rFonts w:ascii="GHEA Grapalat" w:hAnsi="GHEA Grapalat"/>
                <w:sz w:val="20"/>
              </w:rPr>
              <w:t>1</w:t>
            </w:r>
          </w:p>
          <w:p w14:paraId="313E6249" w14:textId="77777777" w:rsidR="007F25FA" w:rsidRDefault="007F25FA" w:rsidP="007F25FA">
            <w:pPr>
              <w:widowControl w:val="0"/>
              <w:spacing w:after="120"/>
              <w:jc w:val="center"/>
              <w:rPr>
                <w:rFonts w:ascii="GHEA Grapalat" w:hAnsi="GHEA Grapalat"/>
                <w:sz w:val="20"/>
                <w:lang w:val="hy-AM"/>
              </w:rPr>
            </w:pPr>
          </w:p>
          <w:p w14:paraId="4EF66747" w14:textId="77777777" w:rsidR="007F25FA" w:rsidRDefault="007F25FA" w:rsidP="007F25FA">
            <w:pPr>
              <w:widowControl w:val="0"/>
              <w:spacing w:after="120"/>
              <w:jc w:val="center"/>
              <w:rPr>
                <w:rFonts w:ascii="GHEA Grapalat" w:hAnsi="GHEA Grapalat"/>
                <w:sz w:val="20"/>
                <w:lang w:val="hy-AM"/>
              </w:rPr>
            </w:pPr>
          </w:p>
          <w:p w14:paraId="322D7B7B" w14:textId="77777777" w:rsidR="007F25FA" w:rsidRDefault="007F25FA" w:rsidP="007F25FA">
            <w:pPr>
              <w:widowControl w:val="0"/>
              <w:spacing w:after="120"/>
              <w:jc w:val="center"/>
              <w:rPr>
                <w:rFonts w:ascii="GHEA Grapalat" w:hAnsi="GHEA Grapalat"/>
                <w:sz w:val="20"/>
                <w:lang w:val="hy-AM"/>
              </w:rPr>
            </w:pPr>
          </w:p>
          <w:p w14:paraId="578A8EAC" w14:textId="77777777" w:rsidR="007F25FA" w:rsidRDefault="007F25FA" w:rsidP="007F25FA">
            <w:pPr>
              <w:widowControl w:val="0"/>
              <w:spacing w:after="120"/>
              <w:jc w:val="center"/>
              <w:rPr>
                <w:rFonts w:ascii="GHEA Grapalat" w:hAnsi="GHEA Grapalat"/>
                <w:sz w:val="20"/>
                <w:lang w:val="hy-AM"/>
              </w:rPr>
            </w:pPr>
          </w:p>
          <w:p w14:paraId="2CCE7C55" w14:textId="77777777" w:rsidR="007F25FA" w:rsidRDefault="007F25FA" w:rsidP="007F25FA">
            <w:pPr>
              <w:widowControl w:val="0"/>
              <w:spacing w:after="120"/>
              <w:jc w:val="center"/>
              <w:rPr>
                <w:rFonts w:ascii="GHEA Grapalat" w:hAnsi="GHEA Grapalat"/>
                <w:sz w:val="20"/>
                <w:lang w:val="hy-AM"/>
              </w:rPr>
            </w:pPr>
          </w:p>
          <w:p w14:paraId="63E77891" w14:textId="77777777" w:rsidR="007F25FA" w:rsidRDefault="007F25FA" w:rsidP="007F25FA">
            <w:pPr>
              <w:widowControl w:val="0"/>
              <w:spacing w:after="120"/>
              <w:jc w:val="center"/>
              <w:rPr>
                <w:rFonts w:ascii="GHEA Grapalat" w:hAnsi="GHEA Grapalat"/>
                <w:sz w:val="20"/>
                <w:lang w:val="hy-AM"/>
              </w:rPr>
            </w:pPr>
          </w:p>
          <w:p w14:paraId="75429285" w14:textId="77777777" w:rsidR="007F25FA" w:rsidRDefault="007F25FA" w:rsidP="007F25FA">
            <w:pPr>
              <w:widowControl w:val="0"/>
              <w:spacing w:after="120"/>
              <w:jc w:val="center"/>
              <w:rPr>
                <w:rFonts w:ascii="GHEA Grapalat" w:hAnsi="GHEA Grapalat"/>
                <w:sz w:val="20"/>
                <w:lang w:val="hy-AM"/>
              </w:rPr>
            </w:pPr>
          </w:p>
          <w:p w14:paraId="7B15BF1E" w14:textId="77777777" w:rsidR="007F25FA" w:rsidRDefault="007F25FA" w:rsidP="007F25FA">
            <w:pPr>
              <w:widowControl w:val="0"/>
              <w:spacing w:after="120"/>
              <w:jc w:val="center"/>
              <w:rPr>
                <w:rFonts w:ascii="GHEA Grapalat" w:hAnsi="GHEA Grapalat"/>
                <w:sz w:val="20"/>
                <w:lang w:val="hy-AM"/>
              </w:rPr>
            </w:pPr>
          </w:p>
          <w:p w14:paraId="3A1FCADB" w14:textId="77777777" w:rsidR="007F25FA" w:rsidRDefault="007F25FA" w:rsidP="007F25FA">
            <w:pPr>
              <w:widowControl w:val="0"/>
              <w:spacing w:after="120"/>
              <w:jc w:val="center"/>
              <w:rPr>
                <w:rFonts w:ascii="GHEA Grapalat" w:hAnsi="GHEA Grapalat"/>
                <w:sz w:val="20"/>
                <w:lang w:val="hy-AM"/>
              </w:rPr>
            </w:pPr>
          </w:p>
          <w:p w14:paraId="4D817BAC" w14:textId="77777777" w:rsidR="007F25FA" w:rsidRDefault="007F25FA" w:rsidP="007F25FA">
            <w:pPr>
              <w:widowControl w:val="0"/>
              <w:spacing w:after="120"/>
              <w:rPr>
                <w:rFonts w:ascii="GHEA Grapalat" w:hAnsi="GHEA Grapalat"/>
                <w:sz w:val="20"/>
                <w:lang w:val="hy-AM"/>
              </w:rPr>
            </w:pPr>
          </w:p>
          <w:p w14:paraId="6D50FE31" w14:textId="77777777" w:rsidR="007F25FA" w:rsidRDefault="007F25FA" w:rsidP="007F25FA">
            <w:pPr>
              <w:widowControl w:val="0"/>
              <w:spacing w:after="120"/>
              <w:jc w:val="center"/>
              <w:rPr>
                <w:rFonts w:ascii="GHEA Grapalat" w:hAnsi="GHEA Grapalat"/>
                <w:sz w:val="20"/>
                <w:lang w:val="hy-AM"/>
              </w:rPr>
            </w:pPr>
          </w:p>
          <w:p w14:paraId="58962E6D" w14:textId="3C575204" w:rsidR="007F25FA" w:rsidRPr="006F1169" w:rsidRDefault="007F25FA" w:rsidP="007F25FA">
            <w:pPr>
              <w:widowControl w:val="0"/>
              <w:spacing w:after="120"/>
              <w:jc w:val="center"/>
              <w:rPr>
                <w:rFonts w:ascii="GHEA Grapalat" w:hAnsi="GHEA Grapalat"/>
                <w:sz w:val="20"/>
                <w:lang w:val="hy-AM"/>
              </w:rPr>
            </w:pPr>
          </w:p>
        </w:tc>
        <w:tc>
          <w:tcPr>
            <w:tcW w:w="2162" w:type="dxa"/>
            <w:vAlign w:val="center"/>
          </w:tcPr>
          <w:p w14:paraId="0D6BD602" w14:textId="3B612890" w:rsidR="007F25FA" w:rsidRPr="006F1169" w:rsidRDefault="005970C5" w:rsidP="007F25FA">
            <w:pPr>
              <w:widowControl w:val="0"/>
              <w:spacing w:after="120"/>
              <w:jc w:val="center"/>
              <w:rPr>
                <w:rFonts w:ascii="GHEA Grapalat" w:hAnsi="GHEA Grapalat" w:cs="Calibri"/>
                <w:color w:val="000000"/>
                <w:sz w:val="16"/>
                <w:szCs w:val="16"/>
                <w:lang w:val="hy-AM"/>
              </w:rPr>
            </w:pPr>
            <w:r w:rsidRPr="005970C5">
              <w:rPr>
                <w:rFonts w:ascii="GHEA Grapalat" w:hAnsi="GHEA Grapalat" w:cs="Calibri"/>
                <w:bCs/>
                <w:iCs/>
                <w:sz w:val="18"/>
                <w:szCs w:val="18"/>
              </w:rPr>
              <w:lastRenderedPageBreak/>
              <w:t xml:space="preserve">  город Ереван</w:t>
            </w:r>
          </w:p>
        </w:tc>
        <w:tc>
          <w:tcPr>
            <w:tcW w:w="2715" w:type="dxa"/>
            <w:vAlign w:val="center"/>
          </w:tcPr>
          <w:p w14:paraId="7CFDBA9A" w14:textId="5AA09469" w:rsidR="007F25FA" w:rsidRPr="006F1169" w:rsidRDefault="005970C5" w:rsidP="007F25FA">
            <w:pPr>
              <w:widowControl w:val="0"/>
              <w:spacing w:after="120"/>
              <w:jc w:val="center"/>
              <w:rPr>
                <w:rFonts w:ascii="GHEA Grapalat" w:hAnsi="GHEA Grapalat"/>
                <w:sz w:val="18"/>
                <w:szCs w:val="18"/>
                <w:lang w:val="hy-AM"/>
              </w:rPr>
            </w:pPr>
            <w:r w:rsidRPr="005970C5">
              <w:rPr>
                <w:rFonts w:ascii="GHEA Grapalat" w:hAnsi="GHEA Grapalat" w:cs="Calibri"/>
                <w:bCs/>
                <w:iCs/>
                <w:sz w:val="16"/>
                <w:szCs w:val="16"/>
                <w:lang w:val="hy-AM"/>
              </w:rPr>
              <w:t xml:space="preserve">Договор (в случае предоставления финансовых средств - соглашение) вступает в </w:t>
            </w:r>
            <w:r w:rsidRPr="005970C5">
              <w:rPr>
                <w:rFonts w:ascii="GHEA Grapalat" w:hAnsi="GHEA Grapalat" w:cs="Calibri"/>
                <w:bCs/>
                <w:iCs/>
                <w:sz w:val="16"/>
                <w:szCs w:val="16"/>
                <w:lang w:val="hy-AM"/>
              </w:rPr>
              <w:lastRenderedPageBreak/>
              <w:t>силу с даты утверждения договора купли-продажи строительных работ (договора, заключаемого после выделения финансовых средств) и действует одновременно с выполнением строительных работ.</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99"/>
        <w:gridCol w:w="2157"/>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C112AB">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99"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157"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5"/>
              <w:t>**</w:t>
            </w:r>
          </w:p>
        </w:tc>
      </w:tr>
      <w:tr w:rsidR="00D54B46" w:rsidRPr="00F412AC" w14:paraId="3A51ECA1" w14:textId="77777777" w:rsidTr="00C112AB">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99"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157"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F1169" w:rsidRPr="00F412AC" w14:paraId="2F969307" w14:textId="77777777" w:rsidTr="00C112AB">
        <w:trPr>
          <w:trHeight w:val="363"/>
          <w:jc w:val="center"/>
        </w:trPr>
        <w:tc>
          <w:tcPr>
            <w:tcW w:w="1207" w:type="dxa"/>
            <w:vAlign w:val="center"/>
          </w:tcPr>
          <w:p w14:paraId="73EFAA56" w14:textId="77777777" w:rsidR="006F1169" w:rsidRDefault="006F1169" w:rsidP="006F1169">
            <w:pPr>
              <w:jc w:val="center"/>
              <w:rPr>
                <w:rFonts w:ascii="GHEA Grapalat" w:hAnsi="GHEA Grapalat"/>
                <w:sz w:val="20"/>
                <w:lang w:val="hy-AM"/>
              </w:rPr>
            </w:pPr>
          </w:p>
          <w:p w14:paraId="4C669AE1" w14:textId="77777777" w:rsidR="006F1169" w:rsidRPr="00F566BF" w:rsidRDefault="006F1169" w:rsidP="006F1169">
            <w:pPr>
              <w:jc w:val="center"/>
              <w:rPr>
                <w:rFonts w:ascii="GHEA Grapalat" w:hAnsi="GHEA Grapalat"/>
                <w:sz w:val="20"/>
                <w:lang w:val="es-ES"/>
              </w:rPr>
            </w:pPr>
            <w:r>
              <w:rPr>
                <w:rFonts w:ascii="GHEA Grapalat" w:hAnsi="GHEA Grapalat"/>
                <w:sz w:val="20"/>
                <w:lang w:val="hy-AM"/>
              </w:rPr>
              <w:t>1</w:t>
            </w:r>
          </w:p>
        </w:tc>
        <w:tc>
          <w:tcPr>
            <w:tcW w:w="1699" w:type="dxa"/>
            <w:vAlign w:val="center"/>
          </w:tcPr>
          <w:p w14:paraId="17508A79" w14:textId="27A8E3B3" w:rsidR="006F1169" w:rsidRPr="000C58D3" w:rsidRDefault="00C112AB" w:rsidP="006F1169">
            <w:pPr>
              <w:jc w:val="center"/>
              <w:rPr>
                <w:rFonts w:ascii="GHEA Grapalat" w:hAnsi="GHEA Grapalat"/>
                <w:sz w:val="20"/>
                <w:lang w:val="hy-AM"/>
              </w:rPr>
            </w:pPr>
            <w:r w:rsidRPr="00C112AB">
              <w:rPr>
                <w:rFonts w:ascii="GHEA Grapalat" w:hAnsi="GHEA Grapalat"/>
                <w:bCs/>
                <w:sz w:val="20"/>
                <w:lang w:val="hy-AM"/>
              </w:rPr>
              <w:t>71351540/1052</w:t>
            </w:r>
          </w:p>
        </w:tc>
        <w:tc>
          <w:tcPr>
            <w:tcW w:w="2157" w:type="dxa"/>
            <w:tcBorders>
              <w:top w:val="single" w:sz="4" w:space="0" w:color="auto"/>
              <w:left w:val="single" w:sz="4" w:space="0" w:color="auto"/>
              <w:bottom w:val="single" w:sz="4" w:space="0" w:color="auto"/>
              <w:right w:val="single" w:sz="4" w:space="0" w:color="auto"/>
            </w:tcBorders>
          </w:tcPr>
          <w:p w14:paraId="07DD0A8B" w14:textId="37DF430F" w:rsidR="006F1169" w:rsidRPr="002F46A8" w:rsidRDefault="007F25FA" w:rsidP="006F1169">
            <w:pPr>
              <w:jc w:val="center"/>
              <w:rPr>
                <w:rFonts w:ascii="GHEA Grapalat" w:hAnsi="GHEA Grapalat"/>
                <w:sz w:val="20"/>
                <w:lang w:val="hy-AM"/>
              </w:rPr>
            </w:pPr>
            <w:r w:rsidRPr="007F25FA">
              <w:rPr>
                <w:rFonts w:ascii="GHEA Grapalat" w:hAnsi="GHEA Grapalat"/>
                <w:b/>
                <w:bCs/>
                <w:i/>
                <w:sz w:val="18"/>
                <w:szCs w:val="18"/>
                <w:lang w:val="hy-AM"/>
              </w:rPr>
              <w:t xml:space="preserve">Консультационные услуги </w:t>
            </w:r>
            <w:r w:rsidR="005970C5" w:rsidRPr="005970C5">
              <w:rPr>
                <w:rFonts w:ascii="GHEA Grapalat" w:hAnsi="GHEA Grapalat"/>
                <w:b/>
                <w:bCs/>
                <w:i/>
                <w:sz w:val="18"/>
                <w:szCs w:val="18"/>
                <w:lang w:val="hy-AM"/>
              </w:rPr>
              <w:t xml:space="preserve">по техническому контролю качества строительных работ, требующих срочного решения  (аварийного </w:t>
            </w:r>
            <w:r w:rsidR="005970C5" w:rsidRPr="005970C5">
              <w:rPr>
                <w:rFonts w:ascii="GHEA Grapalat" w:hAnsi="GHEA Grapalat"/>
                <w:b/>
                <w:bCs/>
                <w:i/>
                <w:sz w:val="18"/>
                <w:szCs w:val="18"/>
                <w:lang w:val="hy-AM"/>
              </w:rPr>
              <w:lastRenderedPageBreak/>
              <w:t>восстановления) в Ереване</w:t>
            </w:r>
          </w:p>
        </w:tc>
        <w:tc>
          <w:tcPr>
            <w:tcW w:w="682" w:type="dxa"/>
            <w:vAlign w:val="center"/>
          </w:tcPr>
          <w:p w14:paraId="45EA2E05" w14:textId="09931FD7" w:rsidR="006F1169" w:rsidRPr="00A42C01" w:rsidRDefault="006F1169" w:rsidP="006F1169">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6B4F1E2F" w:rsidR="006F1169" w:rsidRPr="00F412AC" w:rsidRDefault="006F1169" w:rsidP="006F1169">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73C52AE3"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3FD414C4"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581D77F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0129E05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101D33D7"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68046EA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gridSpan w:val="2"/>
            <w:vAlign w:val="center"/>
          </w:tcPr>
          <w:p w14:paraId="5BE2BB41" w14:textId="02F3B257"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vAlign w:val="center"/>
          </w:tcPr>
          <w:p w14:paraId="24368CAC" w14:textId="4E1BCF1B"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vAlign w:val="center"/>
          </w:tcPr>
          <w:p w14:paraId="5BBF7714" w14:textId="40371B3C"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vAlign w:val="center"/>
          </w:tcPr>
          <w:p w14:paraId="5B4816E0" w14:textId="6DB61DF5"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vAlign w:val="center"/>
          </w:tcPr>
          <w:p w14:paraId="77A27CB1" w14:textId="12EB7A19" w:rsidR="006F1169" w:rsidRPr="00F412AC" w:rsidRDefault="006F1169" w:rsidP="006F1169">
            <w:pPr>
              <w:widowControl w:val="0"/>
              <w:spacing w:after="120"/>
              <w:jc w:val="center"/>
              <w:rPr>
                <w:rFonts w:ascii="GHEA Grapalat" w:hAnsi="GHEA Grapalat"/>
                <w:b/>
                <w:sz w:val="16"/>
              </w:rPr>
            </w:pPr>
            <w:r w:rsidRPr="00F566BF">
              <w:rPr>
                <w:rFonts w:ascii="GHEA Grapalat" w:hAnsi="GHEA Grapalat"/>
                <w:sz w:val="20"/>
                <w:lang w:val="pt-BR"/>
              </w:rPr>
              <w:t>... %</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80F8E" w14:textId="77777777" w:rsidR="00F97A4F" w:rsidRDefault="00F97A4F">
      <w:r>
        <w:separator/>
      </w:r>
    </w:p>
  </w:endnote>
  <w:endnote w:type="continuationSeparator" w:id="0">
    <w:p w14:paraId="5EAF943F" w14:textId="77777777" w:rsidR="00F97A4F" w:rsidRDefault="00F9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0EFC" w14:textId="77777777" w:rsidR="00F97A4F" w:rsidRDefault="00F97A4F">
      <w:r>
        <w:separator/>
      </w:r>
    </w:p>
  </w:footnote>
  <w:footnote w:type="continuationSeparator" w:id="0">
    <w:p w14:paraId="44DC2F0A" w14:textId="77777777" w:rsidR="00F97A4F" w:rsidRDefault="00F97A4F">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499E0A60" w14:textId="77777777" w:rsidR="002B4525" w:rsidRDefault="002B4525" w:rsidP="002B452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61AD9AAE" w14:textId="77777777" w:rsidR="002B4525" w:rsidRPr="006F5F33" w:rsidRDefault="002B4525" w:rsidP="002B4525">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C13E93D" w14:textId="77777777" w:rsidR="002B4525" w:rsidRPr="009E00B3" w:rsidRDefault="002B4525" w:rsidP="002B452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2E7B5CF" w14:textId="77777777" w:rsidR="002B4525" w:rsidRPr="006F225E" w:rsidRDefault="002B4525" w:rsidP="002B4525">
      <w:pPr>
        <w:pStyle w:val="FootnoteText"/>
        <w:jc w:val="both"/>
        <w:rPr>
          <w:rFonts w:ascii="GHEA Grapalat" w:hAnsi="GHEA Grapalat"/>
          <w:i/>
          <w:lang w:eastAsia="en-US"/>
        </w:rPr>
      </w:pPr>
      <w:r w:rsidRPr="009E00B3">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5E0"/>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756"/>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2D1"/>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0C5"/>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34"/>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59"/>
    <w:rsid w:val="00AE00B8"/>
    <w:rsid w:val="00AE0468"/>
    <w:rsid w:val="00AE0514"/>
    <w:rsid w:val="00AE1606"/>
    <w:rsid w:val="00AE1FB1"/>
    <w:rsid w:val="00AE2248"/>
    <w:rsid w:val="00AE224E"/>
    <w:rsid w:val="00AE26C8"/>
    <w:rsid w:val="00AE291E"/>
    <w:rsid w:val="00AE2A87"/>
    <w:rsid w:val="00AE3152"/>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12AB"/>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0BA9"/>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A4F"/>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3027</TotalTime>
  <Pages>91</Pages>
  <Words>20783</Words>
  <Characters>118469</Characters>
  <Application>Microsoft Office Word</Application>
  <DocSecurity>0</DocSecurity>
  <Lines>987</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138975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1907</cp:revision>
  <cp:lastPrinted>2018-02-16T07:12:00Z</cp:lastPrinted>
  <dcterms:created xsi:type="dcterms:W3CDTF">2019-10-28T07:04:00Z</dcterms:created>
  <dcterms:modified xsi:type="dcterms:W3CDTF">2025-12-24T12:27:00Z</dcterms:modified>
</cp:coreProperties>
</file>